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F07D5" w14:textId="50157FB1" w:rsidR="003571F6" w:rsidRDefault="00F25420" w:rsidP="00F74027">
      <w:pPr>
        <w:spacing w:after="0" w:line="240" w:lineRule="auto"/>
        <w:jc w:val="right"/>
        <w:rPr>
          <w:rFonts w:ascii="Times New Roman" w:hAnsi="Times New Roman" w:cs="Times New Roman"/>
        </w:rPr>
      </w:pPr>
      <w:r w:rsidRPr="004F622E">
        <w:rPr>
          <w:rFonts w:ascii="Times New Roman" w:hAnsi="Times New Roman" w:cs="Times New Roman"/>
          <w:szCs w:val="18"/>
        </w:rPr>
        <w:t>EELNÕU</w:t>
      </w:r>
      <w:r w:rsidRPr="00676737">
        <w:rPr>
          <w:rFonts w:ascii="Times New Roman" w:hAnsi="Times New Roman" w:cs="Times New Roman"/>
        </w:rPr>
        <w:br/>
      </w:r>
      <w:r w:rsidR="00E431E5">
        <w:rPr>
          <w:rFonts w:ascii="Times New Roman" w:hAnsi="Times New Roman" w:cs="Times New Roman"/>
        </w:rPr>
        <w:t>31</w:t>
      </w:r>
      <w:r w:rsidRPr="00676737">
        <w:rPr>
          <w:rFonts w:ascii="Times New Roman" w:hAnsi="Times New Roman" w:cs="Times New Roman"/>
        </w:rPr>
        <w:t>.</w:t>
      </w:r>
      <w:r w:rsidR="004A1C7E">
        <w:rPr>
          <w:rFonts w:ascii="Times New Roman" w:hAnsi="Times New Roman" w:cs="Times New Roman"/>
        </w:rPr>
        <w:t>1</w:t>
      </w:r>
      <w:r w:rsidRPr="00676737">
        <w:rPr>
          <w:rFonts w:ascii="Times New Roman" w:hAnsi="Times New Roman" w:cs="Times New Roman"/>
        </w:rPr>
        <w:t>0.2025</w:t>
      </w:r>
    </w:p>
    <w:p w14:paraId="5F503C12" w14:textId="77777777" w:rsidR="00F74027" w:rsidRPr="00676737" w:rsidRDefault="00F74027" w:rsidP="004F622E">
      <w:pPr>
        <w:spacing w:after="0" w:line="240" w:lineRule="auto"/>
        <w:jc w:val="right"/>
        <w:rPr>
          <w:rFonts w:ascii="Times New Roman" w:hAnsi="Times New Roman" w:cs="Times New Roman"/>
        </w:rPr>
      </w:pPr>
    </w:p>
    <w:p w14:paraId="6E6C566F" w14:textId="5C1C8350" w:rsidR="003571F6" w:rsidRDefault="00F25420" w:rsidP="00F74027">
      <w:pPr>
        <w:spacing w:after="0" w:line="240" w:lineRule="auto"/>
        <w:jc w:val="center"/>
        <w:rPr>
          <w:rFonts w:ascii="Times New Roman" w:hAnsi="Times New Roman" w:cs="Times New Roman"/>
          <w:b/>
          <w:sz w:val="32"/>
        </w:rPr>
      </w:pPr>
      <w:r w:rsidRPr="00A37693">
        <w:rPr>
          <w:rFonts w:ascii="Times New Roman" w:hAnsi="Times New Roman" w:cs="Times New Roman"/>
          <w:b/>
          <w:sz w:val="32"/>
        </w:rPr>
        <w:t xml:space="preserve">Võrdse kohtlemise seaduse </w:t>
      </w:r>
      <w:r w:rsidR="003204F4">
        <w:rPr>
          <w:rFonts w:ascii="Times New Roman" w:hAnsi="Times New Roman" w:cs="Times New Roman"/>
          <w:b/>
          <w:sz w:val="32"/>
        </w:rPr>
        <w:t xml:space="preserve">muutmise </w:t>
      </w:r>
      <w:r w:rsidRPr="00A37693">
        <w:rPr>
          <w:rFonts w:ascii="Times New Roman" w:hAnsi="Times New Roman" w:cs="Times New Roman"/>
          <w:b/>
          <w:sz w:val="32"/>
        </w:rPr>
        <w:t xml:space="preserve">ja </w:t>
      </w:r>
      <w:r w:rsidR="008711CA" w:rsidRPr="00A37693">
        <w:rPr>
          <w:rFonts w:ascii="Times New Roman" w:hAnsi="Times New Roman" w:cs="Times New Roman"/>
          <w:b/>
          <w:sz w:val="32"/>
        </w:rPr>
        <w:t xml:space="preserve">sellega </w:t>
      </w:r>
      <w:r w:rsidR="003204F4" w:rsidRPr="00A37693">
        <w:rPr>
          <w:rFonts w:ascii="Times New Roman" w:hAnsi="Times New Roman" w:cs="Times New Roman"/>
          <w:b/>
          <w:sz w:val="32"/>
        </w:rPr>
        <w:t>seo</w:t>
      </w:r>
      <w:r w:rsidR="003204F4">
        <w:rPr>
          <w:rFonts w:ascii="Times New Roman" w:hAnsi="Times New Roman" w:cs="Times New Roman"/>
          <w:b/>
          <w:sz w:val="32"/>
        </w:rPr>
        <w:t xml:space="preserve">nduvalt </w:t>
      </w:r>
      <w:r w:rsidRPr="00A37693">
        <w:rPr>
          <w:rFonts w:ascii="Times New Roman" w:hAnsi="Times New Roman" w:cs="Times New Roman"/>
          <w:b/>
          <w:sz w:val="32"/>
        </w:rPr>
        <w:t>teiste seaduste muutmise seadus</w:t>
      </w:r>
    </w:p>
    <w:p w14:paraId="21DDDB3E" w14:textId="77777777" w:rsidR="00F74027" w:rsidRPr="00A37693" w:rsidRDefault="00F74027" w:rsidP="004F622E">
      <w:pPr>
        <w:spacing w:after="0" w:line="240" w:lineRule="auto"/>
        <w:jc w:val="center"/>
        <w:rPr>
          <w:rFonts w:ascii="Times New Roman" w:hAnsi="Times New Roman" w:cs="Times New Roman"/>
        </w:rPr>
      </w:pPr>
    </w:p>
    <w:p w14:paraId="4D3CDB48"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1. Võrdse kohtlemise seaduse muutmine</w:t>
      </w:r>
    </w:p>
    <w:p w14:paraId="6F0C4B46" w14:textId="77777777" w:rsidR="00F74027" w:rsidRDefault="00F74027" w:rsidP="00F74027">
      <w:pPr>
        <w:spacing w:after="0" w:line="240" w:lineRule="auto"/>
        <w:jc w:val="both"/>
        <w:rPr>
          <w:rFonts w:ascii="Times New Roman" w:hAnsi="Times New Roman" w:cs="Times New Roman"/>
        </w:rPr>
      </w:pPr>
    </w:p>
    <w:p w14:paraId="32B535D8" w14:textId="72E24F62"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Võrdse kohtlemise seaduses tehakse järgmised muudatused:</w:t>
      </w:r>
    </w:p>
    <w:p w14:paraId="43873773" w14:textId="77777777" w:rsidR="00F74027" w:rsidRPr="00A37693" w:rsidRDefault="00F74027" w:rsidP="004F622E">
      <w:pPr>
        <w:spacing w:after="0" w:line="240" w:lineRule="auto"/>
        <w:jc w:val="both"/>
        <w:rPr>
          <w:rFonts w:ascii="Times New Roman" w:hAnsi="Times New Roman" w:cs="Times New Roman"/>
        </w:rPr>
      </w:pPr>
    </w:p>
    <w:p w14:paraId="6CDF6D64" w14:textId="469B102C"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1) </w:t>
      </w:r>
      <w:r w:rsidRPr="00A37693">
        <w:rPr>
          <w:rFonts w:ascii="Times New Roman" w:hAnsi="Times New Roman" w:cs="Times New Roman"/>
        </w:rPr>
        <w:t>paragrahvi 3 täiendatakse lõi</w:t>
      </w:r>
      <w:del w:id="0" w:author="Katariina Kärsten - JUSTDIGI" w:date="2025-12-18T16:01:00Z" w16du:dateUtc="2025-12-18T14:01:00Z">
        <w:r w:rsidRPr="00A37693" w:rsidDel="000D51CA">
          <w:rPr>
            <w:rFonts w:ascii="Times New Roman" w:hAnsi="Times New Roman" w:cs="Times New Roman"/>
          </w:rPr>
          <w:delText>k</w:delText>
        </w:r>
      </w:del>
      <w:ins w:id="1" w:author="Katariina Kärsten - JUSTDIGI" w:date="2025-12-18T16:01:00Z" w16du:dateUtc="2025-12-18T14:01:00Z">
        <w:r w:rsidR="000D51CA">
          <w:rPr>
            <w:rFonts w:ascii="Times New Roman" w:hAnsi="Times New Roman" w:cs="Times New Roman"/>
          </w:rPr>
          <w:t>gete</w:t>
        </w:r>
      </w:ins>
      <w:r w:rsidRPr="00A37693">
        <w:rPr>
          <w:rFonts w:ascii="Times New Roman" w:hAnsi="Times New Roman" w:cs="Times New Roman"/>
        </w:rPr>
        <w:t>ega 7</w:t>
      </w:r>
      <w:ins w:id="2" w:author="Katariina Kärsten - JUSTDIGI" w:date="2025-12-18T16:01:00Z" w16du:dateUtc="2025-12-18T14:01:00Z">
        <w:r w:rsidR="000D51CA">
          <w:rPr>
            <w:rFonts w:ascii="Times New Roman" w:hAnsi="Times New Roman" w:cs="Times New Roman"/>
          </w:rPr>
          <w:t xml:space="preserve"> ja 8</w:t>
        </w:r>
      </w:ins>
      <w:r w:rsidRPr="00A37693">
        <w:rPr>
          <w:rFonts w:ascii="Times New Roman" w:hAnsi="Times New Roman" w:cs="Times New Roman"/>
        </w:rPr>
        <w:t xml:space="preserve"> järgmises sõnastuses:</w:t>
      </w:r>
    </w:p>
    <w:p w14:paraId="0EC70A25" w14:textId="77777777" w:rsidR="00F74027" w:rsidRDefault="00F74027" w:rsidP="00F74027">
      <w:pPr>
        <w:spacing w:after="0" w:line="240" w:lineRule="auto"/>
        <w:jc w:val="both"/>
        <w:rPr>
          <w:rFonts w:ascii="Times New Roman" w:hAnsi="Times New Roman" w:cs="Times New Roman"/>
        </w:rPr>
      </w:pPr>
    </w:p>
    <w:p w14:paraId="26661634" w14:textId="77777777" w:rsidR="000D51CA" w:rsidRDefault="00F25420" w:rsidP="00F74027">
      <w:pPr>
        <w:spacing w:after="0" w:line="240" w:lineRule="auto"/>
        <w:jc w:val="both"/>
        <w:rPr>
          <w:ins w:id="3" w:author="Katariina Kärsten - JUSTDIGI" w:date="2025-12-18T16:01:00Z" w16du:dateUtc="2025-12-18T14:01:00Z"/>
          <w:rFonts w:ascii="Times New Roman" w:hAnsi="Times New Roman" w:cs="Times New Roman"/>
        </w:rPr>
      </w:pPr>
      <w:r w:rsidRPr="00A37693">
        <w:rPr>
          <w:rFonts w:ascii="Times New Roman" w:hAnsi="Times New Roman" w:cs="Times New Roman"/>
        </w:rPr>
        <w:t xml:space="preserve">„(7) </w:t>
      </w:r>
      <w:r w:rsidR="00486421" w:rsidRPr="00A37693">
        <w:rPr>
          <w:rFonts w:ascii="Times New Roman" w:hAnsi="Times New Roman" w:cs="Times New Roman"/>
        </w:rPr>
        <w:t>Käesoleva seaduse ja soolise võrdõiguslikkuse seaduse alusel loetakse d</w:t>
      </w:r>
      <w:r w:rsidRPr="00A37693">
        <w:rPr>
          <w:rFonts w:ascii="Times New Roman" w:hAnsi="Times New Roman" w:cs="Times New Roman"/>
        </w:rPr>
        <w:t xml:space="preserve">iskrimineerimiseks ka </w:t>
      </w:r>
      <w:r w:rsidR="00486421" w:rsidRPr="00A37693">
        <w:rPr>
          <w:rFonts w:ascii="Times New Roman" w:hAnsi="Times New Roman" w:cs="Times New Roman"/>
        </w:rPr>
        <w:t>põim</w:t>
      </w:r>
      <w:r w:rsidRPr="00A37693">
        <w:rPr>
          <w:rFonts w:ascii="Times New Roman" w:hAnsi="Times New Roman" w:cs="Times New Roman"/>
        </w:rPr>
        <w:t>diskrimineerimine</w:t>
      </w:r>
      <w:r w:rsidR="00C61446">
        <w:rPr>
          <w:rFonts w:ascii="Times New Roman" w:hAnsi="Times New Roman" w:cs="Times New Roman"/>
        </w:rPr>
        <w:t>.</w:t>
      </w:r>
      <w:r w:rsidRPr="00A37693">
        <w:rPr>
          <w:rFonts w:ascii="Times New Roman" w:hAnsi="Times New Roman" w:cs="Times New Roman"/>
        </w:rPr>
        <w:t xml:space="preserve"> </w:t>
      </w:r>
    </w:p>
    <w:p w14:paraId="32DC69AC" w14:textId="77777777" w:rsidR="000D51CA" w:rsidRDefault="000D51CA" w:rsidP="00F74027">
      <w:pPr>
        <w:spacing w:after="0" w:line="240" w:lineRule="auto"/>
        <w:jc w:val="both"/>
        <w:rPr>
          <w:ins w:id="4" w:author="Katariina Kärsten - JUSTDIGI" w:date="2025-12-18T16:01:00Z" w16du:dateUtc="2025-12-18T14:01:00Z"/>
          <w:rFonts w:ascii="Times New Roman" w:hAnsi="Times New Roman" w:cs="Times New Roman"/>
        </w:rPr>
      </w:pPr>
    </w:p>
    <w:p w14:paraId="527491EF" w14:textId="08F3DB21" w:rsidR="003571F6" w:rsidRDefault="000D51CA" w:rsidP="00F74027">
      <w:pPr>
        <w:spacing w:after="0" w:line="240" w:lineRule="auto"/>
        <w:jc w:val="both"/>
        <w:rPr>
          <w:rFonts w:ascii="Times New Roman" w:hAnsi="Times New Roman" w:cs="Times New Roman"/>
        </w:rPr>
      </w:pPr>
      <w:ins w:id="5" w:author="Katariina Kärsten - JUSTDIGI" w:date="2025-12-18T16:01:00Z" w16du:dateUtc="2025-12-18T14:01:00Z">
        <w:r>
          <w:rPr>
            <w:rFonts w:ascii="Times New Roman" w:hAnsi="Times New Roman" w:cs="Times New Roman"/>
          </w:rPr>
          <w:t xml:space="preserve">(8) </w:t>
        </w:r>
      </w:ins>
      <w:commentRangeStart w:id="6"/>
      <w:r w:rsidR="00C61446">
        <w:rPr>
          <w:rFonts w:ascii="Times New Roman" w:hAnsi="Times New Roman" w:cs="Times New Roman"/>
        </w:rPr>
        <w:t xml:space="preserve">Põimdiskrimineerimine on </w:t>
      </w:r>
      <w:commentRangeEnd w:id="6"/>
      <w:r w:rsidR="0000613D">
        <w:rPr>
          <w:rStyle w:val="Kommentaariviide"/>
        </w:rPr>
        <w:commentReference w:id="6"/>
      </w:r>
      <w:r w:rsidR="004C2329">
        <w:rPr>
          <w:rFonts w:ascii="Times New Roman" w:hAnsi="Times New Roman" w:cs="Times New Roman"/>
        </w:rPr>
        <w:t>diskrimineerimise erivorm</w:t>
      </w:r>
      <w:r w:rsidR="005A7E66">
        <w:rPr>
          <w:rFonts w:ascii="Times New Roman" w:hAnsi="Times New Roman" w:cs="Times New Roman"/>
        </w:rPr>
        <w:t xml:space="preserve">, </w:t>
      </w:r>
      <w:r w:rsidR="00F25420" w:rsidRPr="00A37693">
        <w:rPr>
          <w:rFonts w:ascii="Times New Roman" w:hAnsi="Times New Roman" w:cs="Times New Roman"/>
        </w:rPr>
        <w:t>mille puhul isikut koheldakse halvemini või ta on ebasoodsamas olukorras kahe või enama käesoleva seaduse § 1 lõikes 1 nimetatud või soolise võrdõiguslikkuse seadusega kaitstud tunnuse tõttu</w:t>
      </w:r>
      <w:r w:rsidR="006759BA">
        <w:rPr>
          <w:rFonts w:ascii="Times New Roman" w:hAnsi="Times New Roman" w:cs="Times New Roman"/>
        </w:rPr>
        <w:t xml:space="preserve"> ja </w:t>
      </w:r>
      <w:r w:rsidR="00702F4A">
        <w:rPr>
          <w:rFonts w:ascii="Times New Roman" w:hAnsi="Times New Roman" w:cs="Times New Roman"/>
        </w:rPr>
        <w:t>ne</w:t>
      </w:r>
      <w:r w:rsidR="0049297E">
        <w:rPr>
          <w:rFonts w:ascii="Times New Roman" w:hAnsi="Times New Roman" w:cs="Times New Roman"/>
        </w:rPr>
        <w:t>nde</w:t>
      </w:r>
      <w:r w:rsidR="00702F4A">
        <w:rPr>
          <w:rFonts w:ascii="Times New Roman" w:hAnsi="Times New Roman" w:cs="Times New Roman"/>
        </w:rPr>
        <w:t xml:space="preserve"> </w:t>
      </w:r>
      <w:r w:rsidR="0049297E">
        <w:rPr>
          <w:rFonts w:ascii="Times New Roman" w:hAnsi="Times New Roman" w:cs="Times New Roman"/>
        </w:rPr>
        <w:t>tunnuste</w:t>
      </w:r>
      <w:r w:rsidR="00F25420" w:rsidRPr="00A37693">
        <w:rPr>
          <w:rFonts w:ascii="Times New Roman" w:hAnsi="Times New Roman" w:cs="Times New Roman"/>
        </w:rPr>
        <w:t xml:space="preserve"> mõju isiku kohtlemisele või olukorrale on </w:t>
      </w:r>
      <w:r w:rsidR="005E770C" w:rsidRPr="00A37693">
        <w:rPr>
          <w:rFonts w:ascii="Times New Roman" w:hAnsi="Times New Roman" w:cs="Times New Roman"/>
        </w:rPr>
        <w:t xml:space="preserve">omavahel eraldamatult </w:t>
      </w:r>
      <w:r w:rsidR="00F25420" w:rsidRPr="00A37693">
        <w:rPr>
          <w:rFonts w:ascii="Times New Roman" w:hAnsi="Times New Roman" w:cs="Times New Roman"/>
        </w:rPr>
        <w:t>põimunud</w:t>
      </w:r>
      <w:r w:rsidR="009B0750" w:rsidRPr="00A37693">
        <w:rPr>
          <w:rFonts w:ascii="Times New Roman" w:hAnsi="Times New Roman" w:cs="Times New Roman"/>
        </w:rPr>
        <w:t>.</w:t>
      </w:r>
      <w:r w:rsidR="00F25420" w:rsidRPr="00A37693">
        <w:rPr>
          <w:rFonts w:ascii="Times New Roman" w:hAnsi="Times New Roman" w:cs="Times New Roman"/>
        </w:rPr>
        <w:t>“;</w:t>
      </w:r>
    </w:p>
    <w:p w14:paraId="0F086D46" w14:textId="77777777" w:rsidR="00F74027" w:rsidRPr="00A37693" w:rsidRDefault="00F74027" w:rsidP="004F622E">
      <w:pPr>
        <w:spacing w:after="0" w:line="240" w:lineRule="auto"/>
        <w:jc w:val="both"/>
        <w:rPr>
          <w:rFonts w:ascii="Times New Roman" w:hAnsi="Times New Roman" w:cs="Times New Roman"/>
        </w:rPr>
      </w:pPr>
    </w:p>
    <w:p w14:paraId="5D0F5A5C" w14:textId="73141ADF"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 xml:space="preserve">2) </w:t>
      </w:r>
      <w:r w:rsidR="00594967" w:rsidRPr="00A37693">
        <w:rPr>
          <w:rFonts w:ascii="Times New Roman" w:hAnsi="Times New Roman" w:cs="Times New Roman"/>
          <w:bCs/>
        </w:rPr>
        <w:t xml:space="preserve">seaduse </w:t>
      </w:r>
      <w:r w:rsidR="00CB29E5" w:rsidRPr="00A37693">
        <w:rPr>
          <w:rFonts w:ascii="Times New Roman" w:hAnsi="Times New Roman" w:cs="Times New Roman"/>
          <w:bCs/>
        </w:rPr>
        <w:t>4</w:t>
      </w:r>
      <w:r w:rsidR="00594967" w:rsidRPr="00A37693">
        <w:rPr>
          <w:rFonts w:ascii="Times New Roman" w:hAnsi="Times New Roman" w:cs="Times New Roman"/>
          <w:bCs/>
        </w:rPr>
        <w:t xml:space="preserve">. peatüki </w:t>
      </w:r>
      <w:r w:rsidR="00CB29E5" w:rsidRPr="00A37693">
        <w:rPr>
          <w:rFonts w:ascii="Times New Roman" w:hAnsi="Times New Roman" w:cs="Times New Roman"/>
          <w:bCs/>
        </w:rPr>
        <w:t>ja §</w:t>
      </w:r>
      <w:r w:rsidRPr="00956290">
        <w:rPr>
          <w:rFonts w:ascii="Times New Roman" w:hAnsi="Times New Roman" w:cs="Times New Roman"/>
        </w:rPr>
        <w:t xml:space="preserve"> 15 pealkirja täiendatakse pärast </w:t>
      </w:r>
      <w:r w:rsidR="004B68E0" w:rsidRPr="00A37693">
        <w:rPr>
          <w:rFonts w:ascii="Times New Roman" w:hAnsi="Times New Roman" w:cs="Times New Roman"/>
        </w:rPr>
        <w:t>sõn</w:t>
      </w:r>
      <w:r w:rsidR="00D56803" w:rsidRPr="00A37693">
        <w:rPr>
          <w:rFonts w:ascii="Times New Roman" w:hAnsi="Times New Roman" w:cs="Times New Roman"/>
        </w:rPr>
        <w:t>a</w:t>
      </w:r>
      <w:r w:rsidRPr="00956290">
        <w:rPr>
          <w:rFonts w:ascii="Times New Roman" w:hAnsi="Times New Roman" w:cs="Times New Roman"/>
        </w:rPr>
        <w:t xml:space="preserve"> „volinik“ </w:t>
      </w:r>
      <w:r w:rsidR="004B68E0" w:rsidRPr="00A37693">
        <w:rPr>
          <w:rFonts w:ascii="Times New Roman" w:hAnsi="Times New Roman" w:cs="Times New Roman"/>
        </w:rPr>
        <w:t>sõnadega</w:t>
      </w:r>
      <w:r w:rsidRPr="00956290">
        <w:rPr>
          <w:rFonts w:ascii="Times New Roman" w:hAnsi="Times New Roman" w:cs="Times New Roman"/>
        </w:rPr>
        <w:t xml:space="preserve"> „</w:t>
      </w:r>
      <w:r w:rsidR="00037218">
        <w:rPr>
          <w:rFonts w:ascii="Times New Roman" w:hAnsi="Times New Roman" w:cs="Times New Roman"/>
        </w:rPr>
        <w:t>ning</w:t>
      </w:r>
      <w:r w:rsidRPr="00956290">
        <w:rPr>
          <w:rFonts w:ascii="Times New Roman" w:hAnsi="Times New Roman" w:cs="Times New Roman"/>
        </w:rPr>
        <w:t xml:space="preserve"> tema kantselei“;</w:t>
      </w:r>
    </w:p>
    <w:p w14:paraId="65C0F7DC" w14:textId="77777777" w:rsidR="00F74027" w:rsidRPr="00A37693" w:rsidRDefault="00F74027" w:rsidP="004F622E">
      <w:pPr>
        <w:spacing w:after="0" w:line="240" w:lineRule="auto"/>
        <w:jc w:val="both"/>
        <w:rPr>
          <w:rFonts w:ascii="Times New Roman" w:hAnsi="Times New Roman" w:cs="Times New Roman"/>
        </w:rPr>
      </w:pPr>
    </w:p>
    <w:p w14:paraId="310A61C6" w14:textId="7777777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 xml:space="preserve">3) </w:t>
      </w:r>
      <w:r w:rsidRPr="00A37693">
        <w:rPr>
          <w:rFonts w:ascii="Times New Roman" w:hAnsi="Times New Roman" w:cs="Times New Roman"/>
        </w:rPr>
        <w:t>paragrahvi 15 lõiked 1</w:t>
      </w:r>
      <w:r w:rsidRPr="00A37693">
        <w:rPr>
          <w:rFonts w:ascii="Times New Roman" w:hAnsi="Times New Roman" w:cs="Times New Roman"/>
          <w:vertAlign w:val="superscript"/>
        </w:rPr>
        <w:t>1</w:t>
      </w:r>
      <w:r w:rsidRPr="00A37693">
        <w:rPr>
          <w:rFonts w:ascii="Times New Roman" w:hAnsi="Times New Roman" w:cs="Times New Roman"/>
        </w:rPr>
        <w:t xml:space="preserve"> ja 2 tunnistatakse kehtetuks;</w:t>
      </w:r>
    </w:p>
    <w:p w14:paraId="1484B55C" w14:textId="77777777" w:rsidR="00F74027" w:rsidRPr="00A37693" w:rsidRDefault="00F74027" w:rsidP="004F622E">
      <w:pPr>
        <w:spacing w:after="0" w:line="240" w:lineRule="auto"/>
        <w:jc w:val="both"/>
        <w:rPr>
          <w:rFonts w:ascii="Times New Roman" w:hAnsi="Times New Roman" w:cs="Times New Roman"/>
        </w:rPr>
      </w:pPr>
    </w:p>
    <w:p w14:paraId="7655C769"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4) </w:t>
      </w:r>
      <w:r w:rsidRPr="00A37693">
        <w:rPr>
          <w:rFonts w:ascii="Times New Roman" w:hAnsi="Times New Roman" w:cs="Times New Roman"/>
        </w:rPr>
        <w:t>paragrahvi 15 lõige 3 muudetakse ja sõnastatakse järgmiselt:</w:t>
      </w:r>
    </w:p>
    <w:p w14:paraId="6241FC08" w14:textId="77777777" w:rsidR="00F74027" w:rsidRDefault="00F74027" w:rsidP="00F74027">
      <w:pPr>
        <w:spacing w:after="0" w:line="240" w:lineRule="auto"/>
        <w:jc w:val="both"/>
        <w:rPr>
          <w:rFonts w:ascii="Times New Roman" w:hAnsi="Times New Roman" w:cs="Times New Roman"/>
        </w:rPr>
      </w:pPr>
    </w:p>
    <w:p w14:paraId="26D0268C" w14:textId="1E2CF98C" w:rsidR="007278B9"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„(3) Voliniku ja tema kantselei tegevuseks vajalikud kulud kaetakse riigieelarvest. Voliniku ja tema kantselei eelarve esitatakse </w:t>
      </w:r>
      <w:r w:rsidRPr="00956290">
        <w:rPr>
          <w:rFonts w:ascii="Times New Roman" w:hAnsi="Times New Roman" w:cs="Times New Roman"/>
        </w:rPr>
        <w:t>riigieelarve</w:t>
      </w:r>
      <w:r w:rsidR="00907A46" w:rsidRPr="00956290">
        <w:rPr>
          <w:rFonts w:ascii="Times New Roman" w:hAnsi="Times New Roman" w:cs="Times New Roman"/>
        </w:rPr>
        <w:t>s</w:t>
      </w:r>
      <w:r w:rsidRPr="00A37693">
        <w:rPr>
          <w:rFonts w:ascii="Times New Roman" w:hAnsi="Times New Roman" w:cs="Times New Roman"/>
        </w:rPr>
        <w:t xml:space="preserve"> valdkonna eest vastutava ministeeriumi eelarves programmi tegevusena ja sõltumatute institutsioonide eelarveid käsitlevas sättes. Voliniku mitmeaastane indikatiivne rahastamiskava esitatakse valdkondlikus programmis.</w:t>
      </w:r>
      <w:r w:rsidR="007278B9" w:rsidRPr="00A37693">
        <w:rPr>
          <w:rFonts w:ascii="Times New Roman" w:hAnsi="Times New Roman" w:cs="Times New Roman"/>
        </w:rPr>
        <w:t>“;</w:t>
      </w:r>
      <w:r w:rsidRPr="00A37693">
        <w:rPr>
          <w:rFonts w:ascii="Times New Roman" w:hAnsi="Times New Roman" w:cs="Times New Roman"/>
        </w:rPr>
        <w:t xml:space="preserve"> </w:t>
      </w:r>
    </w:p>
    <w:p w14:paraId="23978579" w14:textId="77777777" w:rsidR="00F74027" w:rsidRPr="00A37693" w:rsidRDefault="00F74027" w:rsidP="004F622E">
      <w:pPr>
        <w:spacing w:after="0" w:line="240" w:lineRule="auto"/>
        <w:jc w:val="both"/>
        <w:rPr>
          <w:rFonts w:ascii="Times New Roman" w:hAnsi="Times New Roman" w:cs="Times New Roman"/>
        </w:rPr>
      </w:pPr>
    </w:p>
    <w:p w14:paraId="1E7A665B" w14:textId="40897E1C" w:rsidR="007278B9" w:rsidRPr="00A37693" w:rsidRDefault="005A1DFD" w:rsidP="004F622E">
      <w:pPr>
        <w:spacing w:after="0" w:line="240" w:lineRule="auto"/>
        <w:jc w:val="both"/>
        <w:rPr>
          <w:rFonts w:ascii="Times New Roman" w:hAnsi="Times New Roman" w:cs="Times New Roman"/>
        </w:rPr>
      </w:pPr>
      <w:r w:rsidRPr="00A37693">
        <w:rPr>
          <w:rFonts w:ascii="Times New Roman" w:hAnsi="Times New Roman" w:cs="Times New Roman"/>
          <w:b/>
          <w:bCs/>
        </w:rPr>
        <w:t>5)</w:t>
      </w:r>
      <w:r w:rsidRPr="00A37693">
        <w:rPr>
          <w:rFonts w:ascii="Times New Roman" w:hAnsi="Times New Roman" w:cs="Times New Roman"/>
        </w:rPr>
        <w:t xml:space="preserve"> paragrahvi 15 täiendatakse lõikega 3</w:t>
      </w:r>
      <w:r w:rsidRPr="00A37693">
        <w:rPr>
          <w:rFonts w:ascii="Times New Roman" w:hAnsi="Times New Roman" w:cs="Times New Roman"/>
          <w:vertAlign w:val="superscript"/>
        </w:rPr>
        <w:t>1</w:t>
      </w:r>
      <w:r w:rsidRPr="00A37693">
        <w:rPr>
          <w:rFonts w:ascii="Times New Roman" w:hAnsi="Times New Roman" w:cs="Times New Roman"/>
        </w:rPr>
        <w:t xml:space="preserve"> järgmises sõnastuses:</w:t>
      </w:r>
    </w:p>
    <w:p w14:paraId="5A533E04" w14:textId="77777777" w:rsidR="00F74027" w:rsidRDefault="00F74027" w:rsidP="00F74027">
      <w:pPr>
        <w:spacing w:after="0" w:line="240" w:lineRule="auto"/>
        <w:jc w:val="both"/>
        <w:rPr>
          <w:rFonts w:ascii="Times New Roman" w:hAnsi="Times New Roman" w:cs="Times New Roman"/>
        </w:rPr>
      </w:pPr>
    </w:p>
    <w:p w14:paraId="53D00938" w14:textId="6E2D741D" w:rsidR="003571F6" w:rsidRDefault="00435AB8" w:rsidP="00F74027">
      <w:pPr>
        <w:spacing w:after="0" w:line="240" w:lineRule="auto"/>
        <w:jc w:val="both"/>
        <w:rPr>
          <w:rFonts w:ascii="Times New Roman" w:hAnsi="Times New Roman" w:cs="Times New Roman"/>
        </w:rPr>
      </w:pPr>
      <w:r w:rsidRPr="00A37693">
        <w:rPr>
          <w:rFonts w:ascii="Times New Roman" w:hAnsi="Times New Roman" w:cs="Times New Roman"/>
        </w:rPr>
        <w:t>„(3</w:t>
      </w:r>
      <w:r w:rsidRPr="00A37693">
        <w:rPr>
          <w:rFonts w:ascii="Times New Roman" w:hAnsi="Times New Roman" w:cs="Times New Roman"/>
          <w:vertAlign w:val="superscript"/>
        </w:rPr>
        <w:t>1</w:t>
      </w:r>
      <w:r w:rsidRPr="00A37693">
        <w:rPr>
          <w:rFonts w:ascii="Times New Roman" w:hAnsi="Times New Roman" w:cs="Times New Roman"/>
        </w:rPr>
        <w:t xml:space="preserve">) </w:t>
      </w:r>
      <w:r w:rsidR="00462596" w:rsidRPr="00A37693">
        <w:rPr>
          <w:rFonts w:ascii="Times New Roman" w:hAnsi="Times New Roman" w:cs="Times New Roman"/>
        </w:rPr>
        <w:t>Voliniku ja tema kantselei e</w:t>
      </w:r>
      <w:r w:rsidR="00F25420" w:rsidRPr="00A37693">
        <w:rPr>
          <w:rFonts w:ascii="Times New Roman" w:hAnsi="Times New Roman" w:cs="Times New Roman"/>
        </w:rPr>
        <w:t>elarve määramisel lähtutakse vajadusest tagada voliniku institutsiooni iseseisvus ning eelarve stabiilsus ja piisavus kõigi tema pädevuse</w:t>
      </w:r>
      <w:r w:rsidR="005D5A54">
        <w:rPr>
          <w:rFonts w:ascii="Times New Roman" w:hAnsi="Times New Roman" w:cs="Times New Roman"/>
        </w:rPr>
        <w:t xml:space="preserve">s </w:t>
      </w:r>
      <w:r w:rsidR="005D5A54" w:rsidRPr="00B77D5F">
        <w:rPr>
          <w:rFonts w:ascii="Times New Roman" w:hAnsi="Times New Roman" w:cs="Times New Roman"/>
        </w:rPr>
        <w:t>olevate</w:t>
      </w:r>
      <w:r w:rsidR="00F25420" w:rsidRPr="00A37693">
        <w:rPr>
          <w:rFonts w:ascii="Times New Roman" w:hAnsi="Times New Roman" w:cs="Times New Roman"/>
        </w:rPr>
        <w:t xml:space="preserve"> </w:t>
      </w:r>
      <w:r w:rsidR="002F246F">
        <w:rPr>
          <w:rFonts w:ascii="Times New Roman" w:hAnsi="Times New Roman" w:cs="Times New Roman"/>
        </w:rPr>
        <w:t>ülesannete</w:t>
      </w:r>
      <w:r w:rsidR="002F246F" w:rsidRPr="00A37693">
        <w:rPr>
          <w:rFonts w:ascii="Times New Roman" w:hAnsi="Times New Roman" w:cs="Times New Roman"/>
        </w:rPr>
        <w:t xml:space="preserve"> </w:t>
      </w:r>
      <w:r w:rsidR="00F25420" w:rsidRPr="00A37693">
        <w:rPr>
          <w:rFonts w:ascii="Times New Roman" w:hAnsi="Times New Roman" w:cs="Times New Roman"/>
        </w:rPr>
        <w:t>tulemuslikuks t</w:t>
      </w:r>
      <w:r w:rsidR="00DA22A1">
        <w:rPr>
          <w:rFonts w:ascii="Times New Roman" w:hAnsi="Times New Roman" w:cs="Times New Roman"/>
        </w:rPr>
        <w:t>äit</w:t>
      </w:r>
      <w:r w:rsidR="00F25420" w:rsidRPr="00A37693">
        <w:rPr>
          <w:rFonts w:ascii="Times New Roman" w:hAnsi="Times New Roman" w:cs="Times New Roman"/>
        </w:rPr>
        <w:t>miseks.“;</w:t>
      </w:r>
    </w:p>
    <w:p w14:paraId="616C00C9" w14:textId="77777777" w:rsidR="00F74027" w:rsidRPr="00A37693" w:rsidRDefault="00F74027" w:rsidP="004F622E">
      <w:pPr>
        <w:spacing w:after="0" w:line="240" w:lineRule="auto"/>
        <w:jc w:val="both"/>
        <w:rPr>
          <w:rFonts w:ascii="Times New Roman" w:hAnsi="Times New Roman" w:cs="Times New Roman"/>
        </w:rPr>
      </w:pPr>
    </w:p>
    <w:p w14:paraId="17AF0825" w14:textId="7E835AD0" w:rsidR="0036511E" w:rsidRPr="00A37693" w:rsidRDefault="00462596" w:rsidP="004F622E">
      <w:pPr>
        <w:spacing w:after="0" w:line="240" w:lineRule="auto"/>
        <w:jc w:val="both"/>
        <w:rPr>
          <w:rFonts w:ascii="Times New Roman" w:hAnsi="Times New Roman" w:cs="Times New Roman"/>
        </w:rPr>
      </w:pPr>
      <w:r w:rsidRPr="00A37693">
        <w:rPr>
          <w:rFonts w:ascii="Times New Roman" w:hAnsi="Times New Roman" w:cs="Times New Roman"/>
          <w:b/>
        </w:rPr>
        <w:t>6</w:t>
      </w:r>
      <w:r w:rsidR="00F25420" w:rsidRPr="00956290">
        <w:rPr>
          <w:rFonts w:ascii="Times New Roman" w:hAnsi="Times New Roman" w:cs="Times New Roman"/>
          <w:b/>
        </w:rPr>
        <w:t xml:space="preserve">) </w:t>
      </w:r>
      <w:r w:rsidR="00F25420" w:rsidRPr="00956290">
        <w:rPr>
          <w:rFonts w:ascii="Times New Roman" w:hAnsi="Times New Roman" w:cs="Times New Roman"/>
        </w:rPr>
        <w:t>paragrahvi 15 lõiget 5</w:t>
      </w:r>
      <w:r w:rsidR="00F25420" w:rsidRPr="00956290">
        <w:rPr>
          <w:rFonts w:ascii="Times New Roman" w:hAnsi="Times New Roman" w:cs="Times New Roman"/>
          <w:vertAlign w:val="superscript"/>
        </w:rPr>
        <w:t>1</w:t>
      </w:r>
      <w:r w:rsidR="00F25420" w:rsidRPr="00956290">
        <w:rPr>
          <w:rFonts w:ascii="Times New Roman" w:hAnsi="Times New Roman" w:cs="Times New Roman"/>
        </w:rPr>
        <w:t xml:space="preserve"> täiendatakse </w:t>
      </w:r>
      <w:r w:rsidR="00612D45" w:rsidRPr="00A37693">
        <w:rPr>
          <w:rFonts w:ascii="Times New Roman" w:hAnsi="Times New Roman" w:cs="Times New Roman"/>
        </w:rPr>
        <w:t>kolmanda lausega järgmises sõnastuses</w:t>
      </w:r>
      <w:r w:rsidR="0036511E" w:rsidRPr="00A37693">
        <w:rPr>
          <w:rFonts w:ascii="Times New Roman" w:hAnsi="Times New Roman" w:cs="Times New Roman"/>
        </w:rPr>
        <w:t>:</w:t>
      </w:r>
    </w:p>
    <w:p w14:paraId="1684BC07" w14:textId="77777777" w:rsidR="00F74027" w:rsidRDefault="00F74027" w:rsidP="00F74027">
      <w:pPr>
        <w:spacing w:after="0" w:line="240" w:lineRule="auto"/>
        <w:jc w:val="both"/>
        <w:rPr>
          <w:rFonts w:ascii="Times New Roman" w:hAnsi="Times New Roman" w:cs="Times New Roman"/>
        </w:rPr>
      </w:pPr>
    </w:p>
    <w:p w14:paraId="6EFE8FC5" w14:textId="5E169141"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w:t>
      </w:r>
      <w:r w:rsidR="009E5872">
        <w:rPr>
          <w:rFonts w:ascii="Times New Roman" w:hAnsi="Times New Roman" w:cs="Times New Roman"/>
        </w:rPr>
        <w:t>Samuti täidab a</w:t>
      </w:r>
      <w:r w:rsidRPr="00A37693">
        <w:rPr>
          <w:rFonts w:ascii="Times New Roman" w:hAnsi="Times New Roman" w:cs="Times New Roman"/>
        </w:rPr>
        <w:t>setäitja-nõunik voliniku ülesandeid arvamuse andmisel asjas, mille menetlemisest volinik on ennast käesoleva seaduse § 17 lõike 8 alusel taandanud.“;</w:t>
      </w:r>
    </w:p>
    <w:p w14:paraId="4C24C80D" w14:textId="77777777" w:rsidR="00F74027" w:rsidRPr="00A37693" w:rsidRDefault="00F74027" w:rsidP="004F622E">
      <w:pPr>
        <w:spacing w:after="0" w:line="240" w:lineRule="auto"/>
        <w:jc w:val="both"/>
        <w:rPr>
          <w:rFonts w:ascii="Times New Roman" w:hAnsi="Times New Roman" w:cs="Times New Roman"/>
        </w:rPr>
      </w:pPr>
    </w:p>
    <w:p w14:paraId="36DE5E05" w14:textId="15BBAC51" w:rsidR="003571F6" w:rsidRDefault="00FD14C2" w:rsidP="00F74027">
      <w:pPr>
        <w:spacing w:after="0" w:line="240" w:lineRule="auto"/>
        <w:jc w:val="both"/>
        <w:rPr>
          <w:rFonts w:ascii="Times New Roman" w:hAnsi="Times New Roman" w:cs="Times New Roman"/>
        </w:rPr>
      </w:pPr>
      <w:r w:rsidRPr="00A37693">
        <w:rPr>
          <w:rFonts w:ascii="Times New Roman" w:hAnsi="Times New Roman" w:cs="Times New Roman"/>
          <w:b/>
        </w:rPr>
        <w:t>7</w:t>
      </w:r>
      <w:r w:rsidR="00F25420" w:rsidRPr="00956290">
        <w:rPr>
          <w:rFonts w:ascii="Times New Roman" w:hAnsi="Times New Roman" w:cs="Times New Roman"/>
          <w:b/>
        </w:rPr>
        <w:t xml:space="preserve">) </w:t>
      </w:r>
      <w:r w:rsidR="00F25420" w:rsidRPr="00956290">
        <w:rPr>
          <w:rFonts w:ascii="Times New Roman" w:hAnsi="Times New Roman" w:cs="Times New Roman"/>
        </w:rPr>
        <w:t>paragrahvi 15 täiendatakse lõikega 7 järgmises sõnastuses:</w:t>
      </w:r>
    </w:p>
    <w:p w14:paraId="1E150B28" w14:textId="77777777" w:rsidR="00F74027" w:rsidRPr="00956290" w:rsidRDefault="00F74027" w:rsidP="004F622E">
      <w:pPr>
        <w:spacing w:after="0" w:line="240" w:lineRule="auto"/>
        <w:jc w:val="both"/>
        <w:rPr>
          <w:rFonts w:ascii="Times New Roman" w:hAnsi="Times New Roman" w:cs="Times New Roman"/>
        </w:rPr>
      </w:pPr>
    </w:p>
    <w:p w14:paraId="0BC9BD90" w14:textId="6974F9B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„(7) </w:t>
      </w:r>
      <w:del w:id="7" w:author="Katariina Kärsten - JUSTDIGI" w:date="2025-12-18T16:06:00Z" w16du:dateUtc="2025-12-18T14:06:00Z">
        <w:r w:rsidRPr="00A37693" w:rsidDel="00C22AD0">
          <w:rPr>
            <w:rFonts w:ascii="Times New Roman" w:hAnsi="Times New Roman" w:cs="Times New Roman"/>
          </w:rPr>
          <w:delText>Keelatud on s</w:delText>
        </w:r>
      </w:del>
      <w:ins w:id="8" w:author="Katariina Kärsten - JUSTDIGI" w:date="2025-12-18T16:06:00Z" w16du:dateUtc="2025-12-18T14:06:00Z">
        <w:r w:rsidR="00C22AD0">
          <w:rPr>
            <w:rFonts w:ascii="Times New Roman" w:hAnsi="Times New Roman" w:cs="Times New Roman"/>
          </w:rPr>
          <w:t>S</w:t>
        </w:r>
      </w:ins>
      <w:r w:rsidRPr="00A37693">
        <w:rPr>
          <w:rFonts w:ascii="Times New Roman" w:hAnsi="Times New Roman" w:cs="Times New Roman"/>
        </w:rPr>
        <w:t xml:space="preserve">ekkumine voliniku ja tema kantselei tööalasesse tegevusse </w:t>
      </w:r>
      <w:r w:rsidR="00C771E0" w:rsidRPr="00A37693">
        <w:rPr>
          <w:rFonts w:ascii="Times New Roman" w:hAnsi="Times New Roman" w:cs="Times New Roman"/>
        </w:rPr>
        <w:t>või</w:t>
      </w:r>
      <w:r w:rsidRPr="00A37693">
        <w:rPr>
          <w:rFonts w:ascii="Times New Roman" w:hAnsi="Times New Roman" w:cs="Times New Roman"/>
        </w:rPr>
        <w:t xml:space="preserve"> selle mõjutamine</w:t>
      </w:r>
      <w:ins w:id="9" w:author="Katariina Kärsten - JUSTDIGI" w:date="2025-12-18T16:06:00Z" w16du:dateUtc="2025-12-18T14:06:00Z">
        <w:r w:rsidR="00C22AD0">
          <w:rPr>
            <w:rFonts w:ascii="Times New Roman" w:hAnsi="Times New Roman" w:cs="Times New Roman"/>
          </w:rPr>
          <w:t xml:space="preserve"> on keelatud</w:t>
        </w:r>
      </w:ins>
      <w:r w:rsidRPr="00A37693">
        <w:rPr>
          <w:rFonts w:ascii="Times New Roman" w:hAnsi="Times New Roman" w:cs="Times New Roman"/>
        </w:rPr>
        <w:t>.“;</w:t>
      </w:r>
    </w:p>
    <w:p w14:paraId="6B21EB3B" w14:textId="77777777" w:rsidR="00F74027" w:rsidRPr="00A37693" w:rsidRDefault="00F74027" w:rsidP="004F622E">
      <w:pPr>
        <w:spacing w:after="0" w:line="240" w:lineRule="auto"/>
        <w:jc w:val="both"/>
        <w:rPr>
          <w:rFonts w:ascii="Times New Roman" w:hAnsi="Times New Roman" w:cs="Times New Roman"/>
        </w:rPr>
      </w:pPr>
    </w:p>
    <w:p w14:paraId="5579E553" w14:textId="197A4B2F" w:rsidR="003571F6" w:rsidRDefault="00D42EE6" w:rsidP="00F74027">
      <w:pPr>
        <w:spacing w:after="0" w:line="240" w:lineRule="auto"/>
        <w:jc w:val="both"/>
        <w:rPr>
          <w:rFonts w:ascii="Times New Roman" w:hAnsi="Times New Roman" w:cs="Times New Roman"/>
        </w:rPr>
      </w:pPr>
      <w:r w:rsidRPr="00A37693">
        <w:rPr>
          <w:rFonts w:ascii="Times New Roman" w:hAnsi="Times New Roman" w:cs="Times New Roman"/>
          <w:b/>
        </w:rPr>
        <w:t>8</w:t>
      </w:r>
      <w:r w:rsidR="00F25420" w:rsidRPr="00956290">
        <w:rPr>
          <w:rFonts w:ascii="Times New Roman" w:hAnsi="Times New Roman" w:cs="Times New Roman"/>
          <w:b/>
        </w:rPr>
        <w:t xml:space="preserve">) </w:t>
      </w:r>
      <w:r w:rsidR="00F25420" w:rsidRPr="00956290">
        <w:rPr>
          <w:rFonts w:ascii="Times New Roman" w:hAnsi="Times New Roman" w:cs="Times New Roman"/>
        </w:rPr>
        <w:t>seadust täiendatakse §-dega 15</w:t>
      </w:r>
      <w:r w:rsidR="00F25420" w:rsidRPr="00956290">
        <w:rPr>
          <w:rFonts w:ascii="Times New Roman" w:hAnsi="Times New Roman" w:cs="Times New Roman"/>
          <w:vertAlign w:val="superscript"/>
        </w:rPr>
        <w:t>1</w:t>
      </w:r>
      <w:r w:rsidR="00F25420" w:rsidRPr="00956290">
        <w:rPr>
          <w:rFonts w:ascii="Times New Roman" w:hAnsi="Times New Roman" w:cs="Times New Roman"/>
        </w:rPr>
        <w:t xml:space="preserve"> ja 15</w:t>
      </w:r>
      <w:r w:rsidR="00F25420" w:rsidRPr="00956290">
        <w:rPr>
          <w:rFonts w:ascii="Times New Roman" w:hAnsi="Times New Roman" w:cs="Times New Roman"/>
          <w:vertAlign w:val="superscript"/>
        </w:rPr>
        <w:t>2</w:t>
      </w:r>
      <w:r w:rsidR="00F25420" w:rsidRPr="00956290">
        <w:rPr>
          <w:rFonts w:ascii="Times New Roman" w:hAnsi="Times New Roman" w:cs="Times New Roman"/>
        </w:rPr>
        <w:t xml:space="preserve"> järgmises sõnastuses:</w:t>
      </w:r>
    </w:p>
    <w:p w14:paraId="08C5D691" w14:textId="77777777" w:rsidR="00F74027" w:rsidRPr="00956290" w:rsidRDefault="00F74027" w:rsidP="004F622E">
      <w:pPr>
        <w:spacing w:after="0" w:line="240" w:lineRule="auto"/>
        <w:jc w:val="both"/>
        <w:rPr>
          <w:rFonts w:ascii="Times New Roman" w:hAnsi="Times New Roman" w:cs="Times New Roman"/>
        </w:rPr>
      </w:pPr>
    </w:p>
    <w:p w14:paraId="405F7AD8" w14:textId="77777777"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w:t>
      </w:r>
      <w:r w:rsidRPr="00956290">
        <w:rPr>
          <w:rFonts w:ascii="Times New Roman" w:hAnsi="Times New Roman" w:cs="Times New Roman"/>
          <w:b/>
        </w:rPr>
        <w:t>§ 15</w:t>
      </w:r>
      <w:r w:rsidRPr="00956290">
        <w:rPr>
          <w:rFonts w:ascii="Times New Roman" w:hAnsi="Times New Roman" w:cs="Times New Roman"/>
          <w:b/>
          <w:vertAlign w:val="superscript"/>
        </w:rPr>
        <w:t>1</w:t>
      </w:r>
      <w:r w:rsidRPr="00956290">
        <w:rPr>
          <w:rFonts w:ascii="Times New Roman" w:hAnsi="Times New Roman" w:cs="Times New Roman"/>
          <w:b/>
        </w:rPr>
        <w:t>. Voliniku valimine ja ametisse nimetamine</w:t>
      </w:r>
    </w:p>
    <w:p w14:paraId="67CA4AE6" w14:textId="77777777" w:rsidR="00F74027" w:rsidRDefault="00F74027" w:rsidP="00F74027">
      <w:pPr>
        <w:spacing w:after="0" w:line="240" w:lineRule="auto"/>
        <w:jc w:val="both"/>
        <w:rPr>
          <w:rFonts w:ascii="Times New Roman" w:hAnsi="Times New Roman" w:cs="Times New Roman"/>
        </w:rPr>
      </w:pPr>
    </w:p>
    <w:p w14:paraId="29F87435" w14:textId="44D2D88C"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(1) Avaliku konkursi voliniku ametikohale kuulutab välja valdkonna eest vastutav ministe</w:t>
      </w:r>
      <w:r w:rsidR="002F5567" w:rsidRPr="00A37693">
        <w:rPr>
          <w:rFonts w:ascii="Times New Roman" w:hAnsi="Times New Roman" w:cs="Times New Roman"/>
        </w:rPr>
        <w:t>e</w:t>
      </w:r>
      <w:r w:rsidRPr="00A37693">
        <w:rPr>
          <w:rFonts w:ascii="Times New Roman" w:hAnsi="Times New Roman" w:cs="Times New Roman"/>
        </w:rPr>
        <w:t>r</w:t>
      </w:r>
      <w:r w:rsidR="002F5567" w:rsidRPr="00A37693">
        <w:rPr>
          <w:rFonts w:ascii="Times New Roman" w:hAnsi="Times New Roman" w:cs="Times New Roman"/>
        </w:rPr>
        <w:t>ium</w:t>
      </w:r>
      <w:r w:rsidRPr="00A37693">
        <w:rPr>
          <w:rFonts w:ascii="Times New Roman" w:hAnsi="Times New Roman" w:cs="Times New Roman"/>
        </w:rPr>
        <w:t>.</w:t>
      </w:r>
    </w:p>
    <w:p w14:paraId="65463E89" w14:textId="77777777" w:rsidR="00F74027" w:rsidRDefault="00F74027" w:rsidP="00F74027">
      <w:pPr>
        <w:spacing w:after="0" w:line="240" w:lineRule="auto"/>
        <w:jc w:val="both"/>
        <w:rPr>
          <w:rFonts w:ascii="Times New Roman" w:hAnsi="Times New Roman" w:cs="Times New Roman"/>
        </w:rPr>
      </w:pPr>
    </w:p>
    <w:p w14:paraId="3B8ED086" w14:textId="0A172E1D"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(2) Konkursi korraldab valdkonna eest vastutava ministri moodustatud voliniku valimise komisjon. </w:t>
      </w:r>
      <w:r w:rsidR="00122D89">
        <w:rPr>
          <w:rFonts w:ascii="Times New Roman" w:hAnsi="Times New Roman" w:cs="Times New Roman"/>
        </w:rPr>
        <w:t>Voliniku valimise k</w:t>
      </w:r>
      <w:r w:rsidRPr="00A37693">
        <w:rPr>
          <w:rFonts w:ascii="Times New Roman" w:hAnsi="Times New Roman" w:cs="Times New Roman"/>
        </w:rPr>
        <w:t>omisjoni koosseisust vähemalt poole moodustavad võrdse kohtlemise või soolise võrdõiguslikkuse valdkonna eksperdid ja selliste kodanikuühenduste esindajad, millel on põhikirja</w:t>
      </w:r>
      <w:r w:rsidR="00F2361C">
        <w:rPr>
          <w:rFonts w:ascii="Times New Roman" w:hAnsi="Times New Roman" w:cs="Times New Roman"/>
        </w:rPr>
        <w:t>lise</w:t>
      </w:r>
      <w:r w:rsidRPr="00A37693">
        <w:rPr>
          <w:rFonts w:ascii="Times New Roman" w:hAnsi="Times New Roman" w:cs="Times New Roman"/>
        </w:rPr>
        <w:t xml:space="preserve">st </w:t>
      </w:r>
      <w:r w:rsidR="00F2361C">
        <w:rPr>
          <w:rFonts w:ascii="Times New Roman" w:hAnsi="Times New Roman" w:cs="Times New Roman"/>
        </w:rPr>
        <w:t xml:space="preserve">eesmärgist </w:t>
      </w:r>
      <w:r w:rsidRPr="00A37693">
        <w:rPr>
          <w:rFonts w:ascii="Times New Roman" w:hAnsi="Times New Roman" w:cs="Times New Roman"/>
        </w:rPr>
        <w:t>tulenev huvi võidelda diskrimineerimise vastu ning toetada võrdse kohtlemise ja soolise võrdõiguslikkuse edendamist</w:t>
      </w:r>
      <w:r w:rsidR="00F62463">
        <w:rPr>
          <w:rFonts w:ascii="Times New Roman" w:hAnsi="Times New Roman" w:cs="Times New Roman"/>
        </w:rPr>
        <w:t>.</w:t>
      </w:r>
    </w:p>
    <w:p w14:paraId="4CA8B0C6" w14:textId="77777777" w:rsidR="00F74027" w:rsidRDefault="00F74027" w:rsidP="00F74027">
      <w:pPr>
        <w:spacing w:after="0" w:line="240" w:lineRule="auto"/>
        <w:jc w:val="both"/>
        <w:rPr>
          <w:rFonts w:ascii="Times New Roman" w:hAnsi="Times New Roman" w:cs="Times New Roman"/>
        </w:rPr>
      </w:pPr>
    </w:p>
    <w:p w14:paraId="70E27227" w14:textId="13234F5F"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(3) Volinikuna tegutsev isik peab:</w:t>
      </w:r>
    </w:p>
    <w:p w14:paraId="3A423B54" w14:textId="725E5D96"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1) </w:t>
      </w:r>
      <w:r w:rsidR="00A8025E" w:rsidRPr="00A37693">
        <w:rPr>
          <w:rFonts w:ascii="Times New Roman" w:hAnsi="Times New Roman" w:cs="Times New Roman"/>
        </w:rPr>
        <w:t xml:space="preserve">olema </w:t>
      </w:r>
      <w:del w:id="10" w:author="Katariina Kärsten - JUSTDIGI" w:date="2025-12-18T17:29:00Z" w16du:dateUtc="2025-12-18T15:29:00Z">
        <w:r w:rsidR="00A8025E" w:rsidRPr="00A37693" w:rsidDel="006423B6">
          <w:rPr>
            <w:rFonts w:ascii="Times New Roman" w:hAnsi="Times New Roman" w:cs="Times New Roman"/>
          </w:rPr>
          <w:delText>täieliku teovõimega</w:delText>
        </w:r>
      </w:del>
      <w:commentRangeStart w:id="11"/>
      <w:ins w:id="12" w:author="Katariina Kärsten - JUSTDIGI" w:date="2025-12-18T17:29:00Z" w16du:dateUtc="2025-12-18T15:29:00Z">
        <w:r w:rsidR="006423B6">
          <w:rPr>
            <w:rFonts w:ascii="Times New Roman" w:hAnsi="Times New Roman" w:cs="Times New Roman"/>
          </w:rPr>
          <w:t>teovõimeline</w:t>
        </w:r>
      </w:ins>
      <w:commentRangeEnd w:id="11"/>
      <w:ins w:id="13" w:author="Katariina Kärsten - JUSTDIGI" w:date="2025-12-18T17:31:00Z" w16du:dateUtc="2025-12-18T15:31:00Z">
        <w:r w:rsidR="00323034">
          <w:rPr>
            <w:rStyle w:val="Kommentaariviide"/>
          </w:rPr>
          <w:commentReference w:id="11"/>
        </w:r>
      </w:ins>
      <w:r w:rsidR="00A8025E" w:rsidRPr="00A37693">
        <w:rPr>
          <w:rFonts w:ascii="Times New Roman" w:hAnsi="Times New Roman" w:cs="Times New Roman"/>
        </w:rPr>
        <w:t xml:space="preserve"> ja a</w:t>
      </w:r>
      <w:r w:rsidR="00B349FF" w:rsidRPr="00A37693">
        <w:rPr>
          <w:rFonts w:ascii="Times New Roman" w:hAnsi="Times New Roman" w:cs="Times New Roman"/>
        </w:rPr>
        <w:t>laliselt Eesti</w:t>
      </w:r>
      <w:r w:rsidR="002B011E">
        <w:rPr>
          <w:rFonts w:ascii="Times New Roman" w:hAnsi="Times New Roman" w:cs="Times New Roman"/>
        </w:rPr>
        <w:t>s</w:t>
      </w:r>
      <w:r w:rsidR="00B349FF" w:rsidRPr="00A37693">
        <w:rPr>
          <w:rFonts w:ascii="Times New Roman" w:hAnsi="Times New Roman" w:cs="Times New Roman"/>
        </w:rPr>
        <w:t xml:space="preserve"> elav Eesti kodanik; </w:t>
      </w:r>
    </w:p>
    <w:p w14:paraId="19EAD46B"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2) olema omandanud kõrghariduse või sellele vastava kvalifikatsiooni Eesti Vabariigi haridusseaduse § 28 lõike 2</w:t>
      </w:r>
      <w:r w:rsidRPr="004F622E">
        <w:rPr>
          <w:rFonts w:ascii="Times New Roman" w:hAnsi="Times New Roman" w:cs="Times New Roman"/>
          <w:vertAlign w:val="superscript"/>
        </w:rPr>
        <w:t>2</w:t>
      </w:r>
      <w:r w:rsidRPr="00A37693">
        <w:rPr>
          <w:rFonts w:ascii="Times New Roman" w:hAnsi="Times New Roman" w:cs="Times New Roman"/>
        </w:rPr>
        <w:t xml:space="preserve"> tähenduses või sellele vastava välisriigi kvalifikatsiooni;</w:t>
      </w:r>
    </w:p>
    <w:p w14:paraId="60E3CA9C" w14:textId="02B5700C" w:rsidR="003571F6"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3) omama häid teadmisi võrdse kohtlemise ja soolise võrdõiguslikkuse </w:t>
      </w:r>
      <w:r w:rsidR="00DB27AE">
        <w:rPr>
          <w:rFonts w:ascii="Times New Roman" w:hAnsi="Times New Roman" w:cs="Times New Roman"/>
        </w:rPr>
        <w:t xml:space="preserve">alasest </w:t>
      </w:r>
      <w:r w:rsidRPr="00A37693">
        <w:rPr>
          <w:rFonts w:ascii="Times New Roman" w:hAnsi="Times New Roman" w:cs="Times New Roman"/>
        </w:rPr>
        <w:t>õigus</w:t>
      </w:r>
      <w:r w:rsidR="00DB27AE">
        <w:rPr>
          <w:rFonts w:ascii="Times New Roman" w:hAnsi="Times New Roman" w:cs="Times New Roman"/>
        </w:rPr>
        <w:t>est</w:t>
      </w:r>
      <w:r w:rsidRPr="00A37693">
        <w:rPr>
          <w:rFonts w:ascii="Times New Roman" w:hAnsi="Times New Roman" w:cs="Times New Roman"/>
        </w:rPr>
        <w:t xml:space="preserve"> ja eelnevat valdkondlikku töökogemust;</w:t>
      </w:r>
    </w:p>
    <w:p w14:paraId="45D6B2DE" w14:textId="12C8B1C6" w:rsidR="00643C42" w:rsidRPr="00A37693" w:rsidRDefault="0068501E" w:rsidP="004F622E">
      <w:pPr>
        <w:spacing w:after="0" w:line="240" w:lineRule="auto"/>
        <w:jc w:val="both"/>
        <w:rPr>
          <w:rFonts w:ascii="Times New Roman" w:hAnsi="Times New Roman" w:cs="Times New Roman"/>
        </w:rPr>
      </w:pPr>
      <w:r>
        <w:rPr>
          <w:rFonts w:ascii="Times New Roman" w:hAnsi="Times New Roman" w:cs="Times New Roman"/>
        </w:rPr>
        <w:t xml:space="preserve">4) omama </w:t>
      </w:r>
      <w:r w:rsidR="00DE5F40">
        <w:rPr>
          <w:rFonts w:ascii="Times New Roman" w:hAnsi="Times New Roman" w:cs="Times New Roman"/>
        </w:rPr>
        <w:t xml:space="preserve">vähemalt </w:t>
      </w:r>
      <w:r w:rsidR="00F65210">
        <w:rPr>
          <w:rFonts w:ascii="Times New Roman" w:hAnsi="Times New Roman" w:cs="Times New Roman"/>
        </w:rPr>
        <w:t>kaheaastast</w:t>
      </w:r>
      <w:r w:rsidR="00A76D4E">
        <w:rPr>
          <w:rFonts w:ascii="Times New Roman" w:hAnsi="Times New Roman" w:cs="Times New Roman"/>
        </w:rPr>
        <w:t xml:space="preserve"> </w:t>
      </w:r>
      <w:r w:rsidR="005C7DF8">
        <w:rPr>
          <w:rFonts w:ascii="Times New Roman" w:hAnsi="Times New Roman" w:cs="Times New Roman"/>
        </w:rPr>
        <w:t xml:space="preserve">eelnevat </w:t>
      </w:r>
      <w:r w:rsidR="00A76D4E">
        <w:rPr>
          <w:rFonts w:ascii="Times New Roman" w:hAnsi="Times New Roman" w:cs="Times New Roman"/>
        </w:rPr>
        <w:t>juhtimiskogemust;</w:t>
      </w:r>
    </w:p>
    <w:p w14:paraId="1DBE512E" w14:textId="30161B18" w:rsidR="00A76D4E" w:rsidRDefault="00A76D4E" w:rsidP="004F622E">
      <w:pPr>
        <w:spacing w:after="0" w:line="240" w:lineRule="auto"/>
        <w:jc w:val="both"/>
        <w:rPr>
          <w:rFonts w:ascii="Times New Roman" w:hAnsi="Times New Roman" w:cs="Times New Roman"/>
        </w:rPr>
      </w:pPr>
      <w:r>
        <w:rPr>
          <w:rFonts w:ascii="Times New Roman" w:hAnsi="Times New Roman" w:cs="Times New Roman"/>
        </w:rPr>
        <w:t>5</w:t>
      </w:r>
      <w:r w:rsidR="00F25420" w:rsidRPr="00A37693">
        <w:rPr>
          <w:rFonts w:ascii="Times New Roman" w:hAnsi="Times New Roman" w:cs="Times New Roman"/>
        </w:rPr>
        <w:t>) valdama keeleseaduse nõuetest lähtudes riigikeelt vähemalt C1</w:t>
      </w:r>
      <w:r w:rsidR="004B6D79" w:rsidRPr="00A37693">
        <w:rPr>
          <w:rFonts w:ascii="Times New Roman" w:hAnsi="Times New Roman" w:cs="Times New Roman"/>
        </w:rPr>
        <w:t>-</w:t>
      </w:r>
      <w:r w:rsidR="00F25420" w:rsidRPr="00A37693">
        <w:rPr>
          <w:rFonts w:ascii="Times New Roman" w:hAnsi="Times New Roman" w:cs="Times New Roman"/>
        </w:rPr>
        <w:t>tasemel</w:t>
      </w:r>
      <w:r w:rsidR="00556658">
        <w:rPr>
          <w:rFonts w:ascii="Times New Roman" w:hAnsi="Times New Roman" w:cs="Times New Roman"/>
        </w:rPr>
        <w:t>;</w:t>
      </w:r>
    </w:p>
    <w:p w14:paraId="1DE0B64A" w14:textId="51A5544E" w:rsidR="003571F6" w:rsidRPr="00A37693" w:rsidRDefault="00250480" w:rsidP="004F622E">
      <w:pPr>
        <w:spacing w:after="0" w:line="240" w:lineRule="auto"/>
        <w:jc w:val="both"/>
        <w:rPr>
          <w:rFonts w:ascii="Times New Roman" w:hAnsi="Times New Roman" w:cs="Times New Roman"/>
        </w:rPr>
      </w:pPr>
      <w:r>
        <w:rPr>
          <w:rFonts w:ascii="Times New Roman" w:hAnsi="Times New Roman" w:cs="Times New Roman"/>
        </w:rPr>
        <w:t>6</w:t>
      </w:r>
      <w:r w:rsidR="003B173D">
        <w:rPr>
          <w:rFonts w:ascii="Times New Roman" w:hAnsi="Times New Roman" w:cs="Times New Roman"/>
        </w:rPr>
        <w:t xml:space="preserve">) valdama </w:t>
      </w:r>
      <w:r w:rsidR="000E011B">
        <w:rPr>
          <w:rFonts w:ascii="Times New Roman" w:hAnsi="Times New Roman" w:cs="Times New Roman"/>
        </w:rPr>
        <w:t>inglise keelt vähemalt B2-tasemel</w:t>
      </w:r>
      <w:r w:rsidR="00F25420" w:rsidRPr="00A37693">
        <w:rPr>
          <w:rFonts w:ascii="Times New Roman" w:hAnsi="Times New Roman" w:cs="Times New Roman"/>
        </w:rPr>
        <w:t>.</w:t>
      </w:r>
    </w:p>
    <w:p w14:paraId="713174C1" w14:textId="77777777" w:rsidR="00F74027" w:rsidRDefault="00F74027" w:rsidP="00F74027">
      <w:pPr>
        <w:spacing w:after="0" w:line="240" w:lineRule="auto"/>
        <w:jc w:val="both"/>
        <w:rPr>
          <w:rFonts w:ascii="Times New Roman" w:hAnsi="Times New Roman" w:cs="Times New Roman"/>
        </w:rPr>
      </w:pPr>
    </w:p>
    <w:p w14:paraId="50BDF2C6" w14:textId="3E9ED3BB"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w:t>
      </w:r>
      <w:r w:rsidR="000E011B">
        <w:rPr>
          <w:rFonts w:ascii="Times New Roman" w:hAnsi="Times New Roman" w:cs="Times New Roman"/>
        </w:rPr>
        <w:t>4</w:t>
      </w:r>
      <w:r w:rsidRPr="00A37693">
        <w:rPr>
          <w:rFonts w:ascii="Times New Roman" w:hAnsi="Times New Roman" w:cs="Times New Roman"/>
        </w:rPr>
        <w:t xml:space="preserve">) Voliniku nimetab valdkonna eest vastutava ministri ettepanekul </w:t>
      </w:r>
      <w:r w:rsidR="004F25A1" w:rsidRPr="00A37693">
        <w:rPr>
          <w:rFonts w:ascii="Times New Roman" w:hAnsi="Times New Roman" w:cs="Times New Roman"/>
        </w:rPr>
        <w:t>viieks aastaks</w:t>
      </w:r>
      <w:r w:rsidR="0038147F">
        <w:rPr>
          <w:rFonts w:ascii="Times New Roman" w:hAnsi="Times New Roman" w:cs="Times New Roman"/>
        </w:rPr>
        <w:t xml:space="preserve"> </w:t>
      </w:r>
      <w:r w:rsidRPr="00956290">
        <w:rPr>
          <w:rFonts w:ascii="Times New Roman" w:hAnsi="Times New Roman" w:cs="Times New Roman"/>
        </w:rPr>
        <w:t>ametisse Vabariigi Valitsus</w:t>
      </w:r>
      <w:r w:rsidRPr="00A37693">
        <w:rPr>
          <w:rFonts w:ascii="Times New Roman" w:hAnsi="Times New Roman" w:cs="Times New Roman"/>
        </w:rPr>
        <w:t>, olles enne ära kuulanud Riigikogu põhiseaduskomisjoni arvamuse. Ettepaneku tegemisel lähtub valdkonna eest vastutav minister voliniku valimise komisjoni ettepanekust.</w:t>
      </w:r>
    </w:p>
    <w:p w14:paraId="523C20B3" w14:textId="77777777" w:rsidR="00F74027" w:rsidRPr="00A37693" w:rsidRDefault="00F74027" w:rsidP="004F622E">
      <w:pPr>
        <w:spacing w:after="0" w:line="240" w:lineRule="auto"/>
        <w:jc w:val="both"/>
        <w:rPr>
          <w:rFonts w:ascii="Times New Roman" w:hAnsi="Times New Roman" w:cs="Times New Roman"/>
        </w:rPr>
      </w:pPr>
    </w:p>
    <w:p w14:paraId="2217711F"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15</w:t>
      </w:r>
      <w:r w:rsidRPr="00A37693">
        <w:rPr>
          <w:rFonts w:ascii="Times New Roman" w:hAnsi="Times New Roman" w:cs="Times New Roman"/>
          <w:b/>
          <w:vertAlign w:val="superscript"/>
        </w:rPr>
        <w:t>2</w:t>
      </w:r>
      <w:r w:rsidRPr="00A37693">
        <w:rPr>
          <w:rFonts w:ascii="Times New Roman" w:hAnsi="Times New Roman" w:cs="Times New Roman"/>
          <w:b/>
        </w:rPr>
        <w:t>. Voliniku asetäitja-nõuniku valimine ja ametisse nimetamine</w:t>
      </w:r>
    </w:p>
    <w:p w14:paraId="73C07698" w14:textId="77777777" w:rsidR="00F74027" w:rsidRDefault="00F74027" w:rsidP="00F74027">
      <w:pPr>
        <w:spacing w:after="0" w:line="240" w:lineRule="auto"/>
        <w:jc w:val="both"/>
        <w:rPr>
          <w:rFonts w:ascii="Times New Roman" w:hAnsi="Times New Roman" w:cs="Times New Roman"/>
        </w:rPr>
      </w:pPr>
    </w:p>
    <w:p w14:paraId="785B67E8" w14:textId="22685928"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(1) Avaliku konkursi voliniku asetäitja-nõuniku leidmiseks </w:t>
      </w:r>
      <w:r w:rsidR="00F77859">
        <w:rPr>
          <w:rFonts w:ascii="Times New Roman" w:hAnsi="Times New Roman" w:cs="Times New Roman"/>
        </w:rPr>
        <w:t>korraldab</w:t>
      </w:r>
      <w:r w:rsidRPr="00A37693">
        <w:rPr>
          <w:rFonts w:ascii="Times New Roman" w:hAnsi="Times New Roman" w:cs="Times New Roman"/>
        </w:rPr>
        <w:t xml:space="preserve"> ja t</w:t>
      </w:r>
      <w:r w:rsidR="00FA7F98">
        <w:rPr>
          <w:rFonts w:ascii="Times New Roman" w:hAnsi="Times New Roman" w:cs="Times New Roman"/>
        </w:rPr>
        <w:t>em</w:t>
      </w:r>
      <w:r w:rsidRPr="00A37693">
        <w:rPr>
          <w:rFonts w:ascii="Times New Roman" w:hAnsi="Times New Roman" w:cs="Times New Roman"/>
        </w:rPr>
        <w:t>a nimetab ametisse volinik.</w:t>
      </w:r>
    </w:p>
    <w:p w14:paraId="41703A84" w14:textId="77777777" w:rsidR="00F74027" w:rsidRDefault="00F74027" w:rsidP="00F74027">
      <w:pPr>
        <w:spacing w:after="0" w:line="240" w:lineRule="auto"/>
        <w:jc w:val="both"/>
        <w:rPr>
          <w:rFonts w:ascii="Times New Roman" w:hAnsi="Times New Roman" w:cs="Times New Roman"/>
        </w:rPr>
      </w:pPr>
    </w:p>
    <w:p w14:paraId="65AE3194" w14:textId="53F8C595"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(2) Asetäitja-nõunikuna tegutsev isik peab vastama käesoleva seaduse § 15</w:t>
      </w:r>
      <w:r w:rsidRPr="00A37693">
        <w:rPr>
          <w:rFonts w:ascii="Times New Roman" w:hAnsi="Times New Roman" w:cs="Times New Roman"/>
          <w:vertAlign w:val="superscript"/>
        </w:rPr>
        <w:t>1</w:t>
      </w:r>
      <w:r w:rsidRPr="00A37693">
        <w:rPr>
          <w:rFonts w:ascii="Times New Roman" w:hAnsi="Times New Roman" w:cs="Times New Roman"/>
        </w:rPr>
        <w:t xml:space="preserve"> lõikes 3 volinikule seatud </w:t>
      </w:r>
      <w:r w:rsidR="00D6594D" w:rsidRPr="00A37693">
        <w:rPr>
          <w:rFonts w:ascii="Times New Roman" w:hAnsi="Times New Roman" w:cs="Times New Roman"/>
        </w:rPr>
        <w:t>nõu</w:t>
      </w:r>
      <w:r w:rsidR="00D6594D">
        <w:rPr>
          <w:rFonts w:ascii="Times New Roman" w:hAnsi="Times New Roman" w:cs="Times New Roman"/>
        </w:rPr>
        <w:t>e</w:t>
      </w:r>
      <w:r w:rsidR="00D6594D" w:rsidRPr="00A37693">
        <w:rPr>
          <w:rFonts w:ascii="Times New Roman" w:hAnsi="Times New Roman" w:cs="Times New Roman"/>
        </w:rPr>
        <w:t>tele</w:t>
      </w:r>
      <w:r w:rsidRPr="00A37693">
        <w:rPr>
          <w:rFonts w:ascii="Times New Roman" w:hAnsi="Times New Roman" w:cs="Times New Roman"/>
        </w:rPr>
        <w:t>.</w:t>
      </w:r>
      <w:r w:rsidR="00483CE8" w:rsidRPr="00A37693">
        <w:rPr>
          <w:rFonts w:ascii="Times New Roman" w:hAnsi="Times New Roman" w:cs="Times New Roman"/>
        </w:rPr>
        <w:t xml:space="preserve"> </w:t>
      </w:r>
      <w:commentRangeStart w:id="14"/>
      <w:del w:id="15" w:author="Katariina Kärsten - JUSTDIGI" w:date="2025-12-18T16:15:00Z" w16du:dateUtc="2025-12-18T14:15:00Z">
        <w:r w:rsidR="008B5C79" w:rsidRPr="00A37693" w:rsidDel="006A54BA">
          <w:rPr>
            <w:rFonts w:ascii="Times New Roman" w:hAnsi="Times New Roman" w:cs="Times New Roman"/>
          </w:rPr>
          <w:delText xml:space="preserve">Vajaduse korral </w:delText>
        </w:r>
      </w:del>
      <w:ins w:id="16" w:author="Katariina Kärsten - JUSTDIGI" w:date="2025-12-18T16:15:00Z" w16du:dateUtc="2025-12-18T14:15:00Z">
        <w:r w:rsidR="006A54BA">
          <w:rPr>
            <w:rFonts w:ascii="Times New Roman" w:hAnsi="Times New Roman" w:cs="Times New Roman"/>
          </w:rPr>
          <w:t xml:space="preserve">Volinik võib </w:t>
        </w:r>
      </w:ins>
      <w:commentRangeEnd w:id="14"/>
      <w:ins w:id="17" w:author="Katariina Kärsten - JUSTDIGI" w:date="2025-12-18T16:16:00Z" w16du:dateUtc="2025-12-18T14:16:00Z">
        <w:r w:rsidR="003418F7">
          <w:rPr>
            <w:rStyle w:val="Kommentaariviide"/>
          </w:rPr>
          <w:commentReference w:id="14"/>
        </w:r>
      </w:ins>
      <w:r w:rsidR="008B5C79" w:rsidRPr="00A37693">
        <w:rPr>
          <w:rFonts w:ascii="Times New Roman" w:hAnsi="Times New Roman" w:cs="Times New Roman"/>
        </w:rPr>
        <w:t>kehtesta</w:t>
      </w:r>
      <w:ins w:id="18" w:author="Katariina Kärsten - JUSTDIGI" w:date="2025-12-18T16:15:00Z" w16du:dateUtc="2025-12-18T14:15:00Z">
        <w:r w:rsidR="00182C77">
          <w:rPr>
            <w:rFonts w:ascii="Times New Roman" w:hAnsi="Times New Roman" w:cs="Times New Roman"/>
          </w:rPr>
          <w:t>da</w:t>
        </w:r>
      </w:ins>
      <w:del w:id="19" w:author="Katariina Kärsten - JUSTDIGI" w:date="2025-12-18T16:15:00Z" w16du:dateUtc="2025-12-18T14:15:00Z">
        <w:r w:rsidR="008B5C79" w:rsidRPr="00A37693" w:rsidDel="00182C77">
          <w:rPr>
            <w:rFonts w:ascii="Times New Roman" w:hAnsi="Times New Roman" w:cs="Times New Roman"/>
          </w:rPr>
          <w:delText>b</w:delText>
        </w:r>
      </w:del>
      <w:ins w:id="20" w:author="Katariina Kärsten - JUSTDIGI" w:date="2025-12-18T16:15:00Z" w16du:dateUtc="2025-12-18T14:15:00Z">
        <w:r w:rsidR="00182C77">
          <w:rPr>
            <w:rFonts w:ascii="Times New Roman" w:hAnsi="Times New Roman" w:cs="Times New Roman"/>
          </w:rPr>
          <w:t xml:space="preserve"> lisanõuded</w:t>
        </w:r>
      </w:ins>
      <w:r w:rsidR="008B5C79" w:rsidRPr="00A37693">
        <w:rPr>
          <w:rFonts w:ascii="Times New Roman" w:hAnsi="Times New Roman" w:cs="Times New Roman"/>
        </w:rPr>
        <w:t xml:space="preserve"> </w:t>
      </w:r>
      <w:r w:rsidR="006F022D" w:rsidRPr="00A37693">
        <w:rPr>
          <w:rFonts w:ascii="Times New Roman" w:hAnsi="Times New Roman" w:cs="Times New Roman"/>
        </w:rPr>
        <w:t>asetäitja-nõuniku</w:t>
      </w:r>
      <w:r w:rsidR="008E4EE6">
        <w:rPr>
          <w:rFonts w:ascii="Times New Roman" w:hAnsi="Times New Roman" w:cs="Times New Roman"/>
        </w:rPr>
        <w:t xml:space="preserve"> </w:t>
      </w:r>
      <w:r w:rsidR="008132A7" w:rsidRPr="00A37693">
        <w:rPr>
          <w:rFonts w:ascii="Times New Roman" w:hAnsi="Times New Roman" w:cs="Times New Roman"/>
        </w:rPr>
        <w:t xml:space="preserve">teadmiste ja kogemuste </w:t>
      </w:r>
      <w:r w:rsidR="00853437">
        <w:rPr>
          <w:rFonts w:ascii="Times New Roman" w:hAnsi="Times New Roman" w:cs="Times New Roman"/>
        </w:rPr>
        <w:t>kohta</w:t>
      </w:r>
      <w:del w:id="21" w:author="Katariina Kärsten - JUSTDIGI" w:date="2025-12-18T16:15:00Z" w16du:dateUtc="2025-12-18T14:15:00Z">
        <w:r w:rsidR="00853437" w:rsidDel="00182C77">
          <w:rPr>
            <w:rFonts w:ascii="Times New Roman" w:hAnsi="Times New Roman" w:cs="Times New Roman"/>
          </w:rPr>
          <w:delText xml:space="preserve"> </w:delText>
        </w:r>
        <w:r w:rsidR="009C4D6B" w:rsidDel="00182C77">
          <w:rPr>
            <w:rFonts w:ascii="Times New Roman" w:hAnsi="Times New Roman" w:cs="Times New Roman"/>
          </w:rPr>
          <w:delText>lisa</w:delText>
        </w:r>
        <w:r w:rsidR="008B5C79" w:rsidRPr="00A37693" w:rsidDel="00182C77">
          <w:rPr>
            <w:rFonts w:ascii="Times New Roman" w:hAnsi="Times New Roman" w:cs="Times New Roman"/>
          </w:rPr>
          <w:delText xml:space="preserve">nõuded </w:delText>
        </w:r>
        <w:r w:rsidR="008132A7" w:rsidRPr="00A37693" w:rsidDel="00182C77">
          <w:rPr>
            <w:rFonts w:ascii="Times New Roman" w:hAnsi="Times New Roman" w:cs="Times New Roman"/>
          </w:rPr>
          <w:delText>volinik</w:delText>
        </w:r>
      </w:del>
      <w:r w:rsidR="006F022D">
        <w:rPr>
          <w:rFonts w:ascii="Times New Roman" w:hAnsi="Times New Roman" w:cs="Times New Roman"/>
        </w:rPr>
        <w:t>.</w:t>
      </w:r>
      <w:r w:rsidRPr="00A37693">
        <w:rPr>
          <w:rFonts w:ascii="Times New Roman" w:hAnsi="Times New Roman" w:cs="Times New Roman"/>
        </w:rPr>
        <w:t>“;</w:t>
      </w:r>
    </w:p>
    <w:p w14:paraId="3ABEAA55" w14:textId="77777777" w:rsidR="00F74027" w:rsidRPr="00A37693" w:rsidRDefault="00F74027" w:rsidP="004F622E">
      <w:pPr>
        <w:spacing w:after="0" w:line="240" w:lineRule="auto"/>
        <w:jc w:val="both"/>
        <w:rPr>
          <w:rFonts w:ascii="Times New Roman" w:hAnsi="Times New Roman" w:cs="Times New Roman"/>
        </w:rPr>
      </w:pPr>
    </w:p>
    <w:p w14:paraId="66B0F62C" w14:textId="41E2AEAA" w:rsidR="003571F6" w:rsidRPr="00A37693" w:rsidRDefault="001444AD" w:rsidP="004F622E">
      <w:pPr>
        <w:spacing w:after="0" w:line="240" w:lineRule="auto"/>
        <w:jc w:val="both"/>
        <w:rPr>
          <w:rFonts w:ascii="Times New Roman" w:hAnsi="Times New Roman" w:cs="Times New Roman"/>
        </w:rPr>
      </w:pPr>
      <w:r w:rsidRPr="00A37693">
        <w:rPr>
          <w:rFonts w:ascii="Times New Roman" w:hAnsi="Times New Roman" w:cs="Times New Roman"/>
          <w:b/>
        </w:rPr>
        <w:t>9</w:t>
      </w:r>
      <w:r w:rsidR="00F25420" w:rsidRPr="00956290">
        <w:rPr>
          <w:rFonts w:ascii="Times New Roman" w:hAnsi="Times New Roman" w:cs="Times New Roman"/>
          <w:b/>
        </w:rPr>
        <w:t xml:space="preserve">) </w:t>
      </w:r>
      <w:r w:rsidR="00F25420" w:rsidRPr="00956290">
        <w:rPr>
          <w:rFonts w:ascii="Times New Roman" w:hAnsi="Times New Roman" w:cs="Times New Roman"/>
        </w:rPr>
        <w:t xml:space="preserve">paragrahvi </w:t>
      </w:r>
      <w:r w:rsidR="00F25420" w:rsidRPr="00A37693">
        <w:rPr>
          <w:rFonts w:ascii="Times New Roman" w:hAnsi="Times New Roman" w:cs="Times New Roman"/>
        </w:rPr>
        <w:t>16 täiendatakse punktiga 1</w:t>
      </w:r>
      <w:r w:rsidR="00F25420" w:rsidRPr="00A37693">
        <w:rPr>
          <w:rFonts w:ascii="Times New Roman" w:hAnsi="Times New Roman" w:cs="Times New Roman"/>
          <w:vertAlign w:val="superscript"/>
        </w:rPr>
        <w:t>1</w:t>
      </w:r>
      <w:r w:rsidR="00F25420" w:rsidRPr="00A37693">
        <w:rPr>
          <w:rFonts w:ascii="Times New Roman" w:hAnsi="Times New Roman" w:cs="Times New Roman"/>
        </w:rPr>
        <w:t xml:space="preserve"> järgmises sõnastuses:</w:t>
      </w:r>
    </w:p>
    <w:p w14:paraId="4C639816" w14:textId="77777777" w:rsidR="00F74027" w:rsidRDefault="00F74027" w:rsidP="00F74027">
      <w:pPr>
        <w:spacing w:after="0" w:line="240" w:lineRule="auto"/>
        <w:jc w:val="both"/>
        <w:rPr>
          <w:rFonts w:ascii="Times New Roman" w:hAnsi="Times New Roman" w:cs="Times New Roman"/>
        </w:rPr>
      </w:pPr>
    </w:p>
    <w:p w14:paraId="2DE0D60B" w14:textId="5CE4B0E8"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„1</w:t>
      </w:r>
      <w:r w:rsidRPr="00A37693">
        <w:rPr>
          <w:rFonts w:ascii="Times New Roman" w:hAnsi="Times New Roman" w:cs="Times New Roman"/>
          <w:vertAlign w:val="superscript"/>
        </w:rPr>
        <w:t>1</w:t>
      </w:r>
      <w:r w:rsidRPr="00A37693">
        <w:rPr>
          <w:rFonts w:ascii="Times New Roman" w:hAnsi="Times New Roman" w:cs="Times New Roman"/>
        </w:rPr>
        <w:t xml:space="preserve">) nõustab tema poole pöördunud diskrimineerimist kahtlustavat isikut ning käesoleva seaduse ja soolise võrdõiguslikkuse seaduse alusel võrdse kohtlemise eest või võrdse kohtlemise või soolise võrdõiguslikkuse edendamise kohustuse (edaspidi </w:t>
      </w:r>
      <w:r w:rsidRPr="00A37693">
        <w:rPr>
          <w:rFonts w:ascii="Times New Roman" w:hAnsi="Times New Roman" w:cs="Times New Roman"/>
          <w:i/>
        </w:rPr>
        <w:t>edendamiskohustus</w:t>
      </w:r>
      <w:r w:rsidRPr="00A37693">
        <w:rPr>
          <w:rFonts w:ascii="Times New Roman" w:hAnsi="Times New Roman" w:cs="Times New Roman"/>
        </w:rPr>
        <w:t xml:space="preserve">) täitmise eest vastutavat isikut </w:t>
      </w:r>
      <w:r w:rsidR="00161784" w:rsidRPr="00A37693">
        <w:rPr>
          <w:rFonts w:ascii="Times New Roman" w:hAnsi="Times New Roman" w:cs="Times New Roman"/>
        </w:rPr>
        <w:t xml:space="preserve">käesoleva </w:t>
      </w:r>
      <w:r w:rsidRPr="00A37693">
        <w:rPr>
          <w:rFonts w:ascii="Times New Roman" w:hAnsi="Times New Roman" w:cs="Times New Roman"/>
        </w:rPr>
        <w:t xml:space="preserve">seaduse rakendamise küsimustes (edaspidi </w:t>
      </w:r>
      <w:r w:rsidRPr="00A37693">
        <w:rPr>
          <w:rFonts w:ascii="Times New Roman" w:hAnsi="Times New Roman" w:cs="Times New Roman"/>
          <w:i/>
        </w:rPr>
        <w:t>nõustamine</w:t>
      </w:r>
      <w:r w:rsidRPr="00A37693">
        <w:rPr>
          <w:rFonts w:ascii="Times New Roman" w:hAnsi="Times New Roman" w:cs="Times New Roman"/>
        </w:rPr>
        <w:t>);“;</w:t>
      </w:r>
    </w:p>
    <w:p w14:paraId="71D39E85" w14:textId="77777777" w:rsidR="00F74027" w:rsidRPr="00A37693" w:rsidRDefault="00F74027" w:rsidP="004F622E">
      <w:pPr>
        <w:spacing w:after="0" w:line="240" w:lineRule="auto"/>
        <w:jc w:val="both"/>
        <w:rPr>
          <w:rFonts w:ascii="Times New Roman" w:hAnsi="Times New Roman" w:cs="Times New Roman"/>
        </w:rPr>
      </w:pPr>
    </w:p>
    <w:p w14:paraId="25803898" w14:textId="7452064A" w:rsidR="003571F6" w:rsidRPr="00956290" w:rsidRDefault="00633C04" w:rsidP="004F622E">
      <w:pPr>
        <w:spacing w:after="0" w:line="240" w:lineRule="auto"/>
        <w:jc w:val="both"/>
        <w:rPr>
          <w:rFonts w:ascii="Times New Roman" w:hAnsi="Times New Roman" w:cs="Times New Roman"/>
        </w:rPr>
      </w:pPr>
      <w:r w:rsidRPr="00A37693">
        <w:rPr>
          <w:rFonts w:ascii="Times New Roman" w:hAnsi="Times New Roman" w:cs="Times New Roman"/>
          <w:b/>
        </w:rPr>
        <w:t>10</w:t>
      </w:r>
      <w:r w:rsidR="00F25420" w:rsidRPr="00956290">
        <w:rPr>
          <w:rFonts w:ascii="Times New Roman" w:hAnsi="Times New Roman" w:cs="Times New Roman"/>
          <w:b/>
        </w:rPr>
        <w:t xml:space="preserve">) </w:t>
      </w:r>
      <w:r w:rsidR="00F25420" w:rsidRPr="00956290">
        <w:rPr>
          <w:rFonts w:ascii="Times New Roman" w:hAnsi="Times New Roman" w:cs="Times New Roman"/>
        </w:rPr>
        <w:t xml:space="preserve">paragrahvi </w:t>
      </w:r>
      <w:r w:rsidR="00F25420" w:rsidRPr="00A37693">
        <w:rPr>
          <w:rFonts w:ascii="Times New Roman" w:hAnsi="Times New Roman" w:cs="Times New Roman"/>
        </w:rPr>
        <w:t xml:space="preserve">16 </w:t>
      </w:r>
      <w:r w:rsidR="00F25420" w:rsidRPr="00956290">
        <w:rPr>
          <w:rFonts w:ascii="Times New Roman" w:hAnsi="Times New Roman" w:cs="Times New Roman"/>
        </w:rPr>
        <w:t>punkt 2 muudetakse ja sõnastatakse järgmiselt:</w:t>
      </w:r>
    </w:p>
    <w:p w14:paraId="69861652" w14:textId="77777777" w:rsidR="00FD18BF" w:rsidRDefault="00FD18BF" w:rsidP="00F74027">
      <w:pPr>
        <w:spacing w:after="0" w:line="240" w:lineRule="auto"/>
        <w:jc w:val="both"/>
        <w:rPr>
          <w:rFonts w:ascii="Times New Roman" w:hAnsi="Times New Roman" w:cs="Times New Roman"/>
        </w:rPr>
      </w:pPr>
    </w:p>
    <w:p w14:paraId="4307D578" w14:textId="7B864806"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„2) nõustab ja abistab isikuid haldus- või kohtumenetluses diskrimineerimist käsitlevate kaebuste esitamisel;“;</w:t>
      </w:r>
    </w:p>
    <w:p w14:paraId="737B2A96" w14:textId="77777777" w:rsidR="00FD18BF" w:rsidRPr="00956290" w:rsidRDefault="00FD18BF" w:rsidP="004F622E">
      <w:pPr>
        <w:spacing w:after="0" w:line="240" w:lineRule="auto"/>
        <w:jc w:val="both"/>
        <w:rPr>
          <w:rFonts w:ascii="Times New Roman" w:hAnsi="Times New Roman" w:cs="Times New Roman"/>
        </w:rPr>
      </w:pPr>
    </w:p>
    <w:p w14:paraId="1E95238E" w14:textId="302FF6FC"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1</w:t>
      </w:r>
      <w:r w:rsidR="00633C04" w:rsidRPr="00A37693">
        <w:rPr>
          <w:rFonts w:ascii="Times New Roman" w:hAnsi="Times New Roman" w:cs="Times New Roman"/>
          <w:b/>
        </w:rPr>
        <w:t>1</w:t>
      </w:r>
      <w:r w:rsidRPr="00956290">
        <w:rPr>
          <w:rFonts w:ascii="Times New Roman" w:hAnsi="Times New Roman" w:cs="Times New Roman"/>
          <w:b/>
        </w:rPr>
        <w:t xml:space="preserve">) </w:t>
      </w:r>
      <w:r w:rsidRPr="00956290">
        <w:rPr>
          <w:rFonts w:ascii="Times New Roman" w:hAnsi="Times New Roman" w:cs="Times New Roman"/>
        </w:rPr>
        <w:t xml:space="preserve">paragrahvi </w:t>
      </w:r>
      <w:r w:rsidRPr="00A37693">
        <w:rPr>
          <w:rFonts w:ascii="Times New Roman" w:hAnsi="Times New Roman" w:cs="Times New Roman"/>
        </w:rPr>
        <w:t xml:space="preserve">16 </w:t>
      </w:r>
      <w:r w:rsidRPr="00956290">
        <w:rPr>
          <w:rFonts w:ascii="Times New Roman" w:hAnsi="Times New Roman" w:cs="Times New Roman"/>
        </w:rPr>
        <w:t>täiendatakse punktidega 2</w:t>
      </w:r>
      <w:r w:rsidRPr="00956290">
        <w:rPr>
          <w:rFonts w:ascii="Times New Roman" w:hAnsi="Times New Roman" w:cs="Times New Roman"/>
          <w:vertAlign w:val="superscript"/>
        </w:rPr>
        <w:t>1</w:t>
      </w:r>
      <w:r w:rsidRPr="00956290">
        <w:rPr>
          <w:rFonts w:ascii="Times New Roman" w:hAnsi="Times New Roman" w:cs="Times New Roman"/>
        </w:rPr>
        <w:t xml:space="preserve"> ja 2</w:t>
      </w:r>
      <w:r w:rsidRPr="00956290">
        <w:rPr>
          <w:rFonts w:ascii="Times New Roman" w:hAnsi="Times New Roman" w:cs="Times New Roman"/>
          <w:vertAlign w:val="superscript"/>
        </w:rPr>
        <w:t>2</w:t>
      </w:r>
      <w:r w:rsidRPr="00956290">
        <w:rPr>
          <w:rFonts w:ascii="Times New Roman" w:hAnsi="Times New Roman" w:cs="Times New Roman"/>
        </w:rPr>
        <w:t xml:space="preserve"> järgmises sõnastuses:</w:t>
      </w:r>
    </w:p>
    <w:p w14:paraId="69DA9DB5" w14:textId="77777777" w:rsidR="00FD18BF" w:rsidRDefault="00FD18BF" w:rsidP="00F74027">
      <w:pPr>
        <w:spacing w:after="0" w:line="240" w:lineRule="auto"/>
        <w:jc w:val="both"/>
        <w:rPr>
          <w:rFonts w:ascii="Times New Roman" w:hAnsi="Times New Roman" w:cs="Times New Roman"/>
        </w:rPr>
      </w:pPr>
    </w:p>
    <w:p w14:paraId="5A81B296" w14:textId="547F83E0"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„2</w:t>
      </w:r>
      <w:r w:rsidRPr="00956290">
        <w:rPr>
          <w:rFonts w:ascii="Times New Roman" w:hAnsi="Times New Roman" w:cs="Times New Roman"/>
          <w:vertAlign w:val="superscript"/>
        </w:rPr>
        <w:t>1</w:t>
      </w:r>
      <w:r w:rsidRPr="00956290">
        <w:rPr>
          <w:rFonts w:ascii="Times New Roman" w:hAnsi="Times New Roman" w:cs="Times New Roman"/>
        </w:rPr>
        <w:t xml:space="preserve">) osaleb </w:t>
      </w:r>
      <w:r w:rsidR="00CD506C">
        <w:rPr>
          <w:rFonts w:ascii="Times New Roman" w:hAnsi="Times New Roman" w:cs="Times New Roman"/>
        </w:rPr>
        <w:t xml:space="preserve">menetluses, mille esemeks on </w:t>
      </w:r>
      <w:r w:rsidRPr="00956290">
        <w:rPr>
          <w:rFonts w:ascii="Times New Roman" w:hAnsi="Times New Roman" w:cs="Times New Roman"/>
        </w:rPr>
        <w:t>käesolevas seaduses või soolise võrdõiguslikkuse seaduses sätestatud keelu või kohustuse rikkumi</w:t>
      </w:r>
      <w:r w:rsidR="00ED287C">
        <w:rPr>
          <w:rFonts w:ascii="Times New Roman" w:hAnsi="Times New Roman" w:cs="Times New Roman"/>
        </w:rPr>
        <w:t>n</w:t>
      </w:r>
      <w:r w:rsidRPr="00956290">
        <w:rPr>
          <w:rFonts w:ascii="Times New Roman" w:hAnsi="Times New Roman" w:cs="Times New Roman"/>
        </w:rPr>
        <w:t>e</w:t>
      </w:r>
      <w:r w:rsidR="00624DC7">
        <w:rPr>
          <w:rFonts w:ascii="Times New Roman" w:hAnsi="Times New Roman" w:cs="Times New Roman"/>
        </w:rPr>
        <w:t>,</w:t>
      </w:r>
      <w:r w:rsidRPr="00956290">
        <w:rPr>
          <w:rFonts w:ascii="Times New Roman" w:hAnsi="Times New Roman" w:cs="Times New Roman"/>
        </w:rPr>
        <w:t xml:space="preserve"> tsiviilkohtumenetluse seadustiku § 218, halduskohtumenetluse seadustiku § 32, haldusmenetluse seaduse § 13 </w:t>
      </w:r>
      <w:r w:rsidR="00DF75C3">
        <w:rPr>
          <w:rFonts w:ascii="Times New Roman" w:hAnsi="Times New Roman" w:cs="Times New Roman"/>
        </w:rPr>
        <w:t>ja</w:t>
      </w:r>
      <w:r w:rsidRPr="00956290">
        <w:rPr>
          <w:rFonts w:ascii="Times New Roman" w:hAnsi="Times New Roman" w:cs="Times New Roman"/>
        </w:rPr>
        <w:t xml:space="preserve"> töövaidluse lahendamise seaduse § 17 kohaselt </w:t>
      </w:r>
      <w:r w:rsidR="00DF75C3">
        <w:rPr>
          <w:rFonts w:ascii="Times New Roman" w:hAnsi="Times New Roman" w:cs="Times New Roman"/>
        </w:rPr>
        <w:t xml:space="preserve">isiku, kes leiab, et teda on diskrimineeritud, </w:t>
      </w:r>
      <w:r w:rsidRPr="00956290">
        <w:rPr>
          <w:rFonts w:ascii="Times New Roman" w:hAnsi="Times New Roman" w:cs="Times New Roman"/>
        </w:rPr>
        <w:t>esindajana või tsiviilkohtumenetluse seadustiku § 228 kohaselt nõustaja</w:t>
      </w:r>
      <w:r w:rsidR="0003235C">
        <w:rPr>
          <w:rFonts w:ascii="Times New Roman" w:hAnsi="Times New Roman" w:cs="Times New Roman"/>
        </w:rPr>
        <w:t>na</w:t>
      </w:r>
      <w:r w:rsidRPr="00956290">
        <w:rPr>
          <w:rFonts w:ascii="Times New Roman" w:hAnsi="Times New Roman" w:cs="Times New Roman"/>
        </w:rPr>
        <w:t>, halduskohtumenetluse seadustiku § 24 kohaselt kaasatud haldusorgani</w:t>
      </w:r>
      <w:r w:rsidR="0003235C">
        <w:rPr>
          <w:rFonts w:ascii="Times New Roman" w:hAnsi="Times New Roman" w:cs="Times New Roman"/>
        </w:rPr>
        <w:t>na</w:t>
      </w:r>
      <w:r w:rsidRPr="00956290">
        <w:rPr>
          <w:rFonts w:ascii="Times New Roman" w:hAnsi="Times New Roman" w:cs="Times New Roman"/>
        </w:rPr>
        <w:t xml:space="preserve"> või haldusmenetluse seaduse § 11 lõike 2 kohaselt muu organina </w:t>
      </w:r>
      <w:r w:rsidR="005B6E30">
        <w:rPr>
          <w:rFonts w:ascii="Times New Roman" w:hAnsi="Times New Roman" w:cs="Times New Roman"/>
        </w:rPr>
        <w:t>selle isiku</w:t>
      </w:r>
      <w:r w:rsidR="005B6E30" w:rsidRPr="00956290">
        <w:rPr>
          <w:rFonts w:ascii="Times New Roman" w:hAnsi="Times New Roman" w:cs="Times New Roman"/>
        </w:rPr>
        <w:t xml:space="preserve"> </w:t>
      </w:r>
      <w:r w:rsidRPr="00956290">
        <w:rPr>
          <w:rFonts w:ascii="Times New Roman" w:hAnsi="Times New Roman" w:cs="Times New Roman"/>
        </w:rPr>
        <w:t>toetuseks;</w:t>
      </w:r>
    </w:p>
    <w:p w14:paraId="3CAD0094" w14:textId="02C9269C"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2</w:t>
      </w:r>
      <w:r w:rsidRPr="00956290">
        <w:rPr>
          <w:rFonts w:ascii="Times New Roman" w:hAnsi="Times New Roman" w:cs="Times New Roman"/>
          <w:vertAlign w:val="superscript"/>
        </w:rPr>
        <w:t>2</w:t>
      </w:r>
      <w:r w:rsidRPr="00956290">
        <w:rPr>
          <w:rFonts w:ascii="Times New Roman" w:hAnsi="Times New Roman" w:cs="Times New Roman"/>
        </w:rPr>
        <w:t xml:space="preserve">) annab </w:t>
      </w:r>
      <w:r w:rsidR="00977076">
        <w:rPr>
          <w:rFonts w:ascii="Times New Roman" w:hAnsi="Times New Roman" w:cs="Times New Roman"/>
        </w:rPr>
        <w:t>tsiviil- või halduskohtu</w:t>
      </w:r>
      <w:r w:rsidR="005B6E30">
        <w:rPr>
          <w:rFonts w:ascii="Times New Roman" w:hAnsi="Times New Roman" w:cs="Times New Roman"/>
        </w:rPr>
        <w:t xml:space="preserve">menetluses, mille esemeks on </w:t>
      </w:r>
      <w:r w:rsidRPr="00956290">
        <w:rPr>
          <w:rFonts w:ascii="Times New Roman" w:hAnsi="Times New Roman" w:cs="Times New Roman"/>
        </w:rPr>
        <w:t>käesolevas seaduses või soolise võrdõiguslikkuse seaduses sätestatud keelu või kohustuse rikkumi</w:t>
      </w:r>
      <w:r w:rsidR="005B6E30">
        <w:rPr>
          <w:rFonts w:ascii="Times New Roman" w:hAnsi="Times New Roman" w:cs="Times New Roman"/>
        </w:rPr>
        <w:t>n</w:t>
      </w:r>
      <w:r w:rsidRPr="00956290">
        <w:rPr>
          <w:rFonts w:ascii="Times New Roman" w:hAnsi="Times New Roman" w:cs="Times New Roman"/>
        </w:rPr>
        <w:t>e</w:t>
      </w:r>
      <w:r w:rsidR="00135447">
        <w:rPr>
          <w:rFonts w:ascii="Times New Roman" w:hAnsi="Times New Roman" w:cs="Times New Roman"/>
        </w:rPr>
        <w:t>,</w:t>
      </w:r>
      <w:r w:rsidRPr="00956290">
        <w:rPr>
          <w:rFonts w:ascii="Times New Roman" w:hAnsi="Times New Roman" w:cs="Times New Roman"/>
        </w:rPr>
        <w:t xml:space="preserve"> tsiviilkohtumenetluse seadustiku § 293 </w:t>
      </w:r>
      <w:r w:rsidR="00A60A84">
        <w:rPr>
          <w:rFonts w:ascii="Times New Roman" w:hAnsi="Times New Roman" w:cs="Times New Roman"/>
        </w:rPr>
        <w:t xml:space="preserve">kohaselt </w:t>
      </w:r>
      <w:r w:rsidRPr="00956290">
        <w:rPr>
          <w:rFonts w:ascii="Times New Roman" w:hAnsi="Times New Roman" w:cs="Times New Roman"/>
        </w:rPr>
        <w:t>eksperdina arvamuse;“;</w:t>
      </w:r>
    </w:p>
    <w:p w14:paraId="6386E29E" w14:textId="77777777" w:rsidR="00FD18BF" w:rsidRPr="00956290" w:rsidRDefault="00FD18BF" w:rsidP="004F622E">
      <w:pPr>
        <w:spacing w:after="0" w:line="240" w:lineRule="auto"/>
        <w:jc w:val="both"/>
        <w:rPr>
          <w:rFonts w:ascii="Times New Roman" w:hAnsi="Times New Roman" w:cs="Times New Roman"/>
        </w:rPr>
      </w:pPr>
    </w:p>
    <w:p w14:paraId="53FC10AC" w14:textId="1DD9094A"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1</w:t>
      </w:r>
      <w:r w:rsidR="00633C04" w:rsidRPr="00A37693">
        <w:rPr>
          <w:rFonts w:ascii="Times New Roman" w:hAnsi="Times New Roman" w:cs="Times New Roman"/>
          <w:b/>
        </w:rPr>
        <w:t>2</w:t>
      </w:r>
      <w:r w:rsidRPr="00956290">
        <w:rPr>
          <w:rFonts w:ascii="Times New Roman" w:hAnsi="Times New Roman" w:cs="Times New Roman"/>
          <w:b/>
        </w:rPr>
        <w:t xml:space="preserve">) </w:t>
      </w:r>
      <w:r w:rsidRPr="00956290">
        <w:rPr>
          <w:rFonts w:ascii="Times New Roman" w:hAnsi="Times New Roman" w:cs="Times New Roman"/>
        </w:rPr>
        <w:t>paragrahvi 16 punkt 3 muudetakse ja sõnastatakse järgmiselt:</w:t>
      </w:r>
    </w:p>
    <w:p w14:paraId="69759A9D" w14:textId="77777777" w:rsidR="00FD18BF" w:rsidRDefault="00FD18BF" w:rsidP="00F74027">
      <w:pPr>
        <w:spacing w:after="0" w:line="240" w:lineRule="auto"/>
        <w:jc w:val="both"/>
        <w:rPr>
          <w:rFonts w:ascii="Times New Roman" w:hAnsi="Times New Roman" w:cs="Times New Roman"/>
        </w:rPr>
      </w:pPr>
    </w:p>
    <w:p w14:paraId="08186756" w14:textId="32FE865E"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 xml:space="preserve">„3) annab arvamusi võimaliku diskrimineerimise </w:t>
      </w:r>
      <w:proofErr w:type="spellStart"/>
      <w:r w:rsidRPr="00956290">
        <w:rPr>
          <w:rFonts w:ascii="Times New Roman" w:hAnsi="Times New Roman" w:cs="Times New Roman"/>
        </w:rPr>
        <w:t>asetleidmise</w:t>
      </w:r>
      <w:proofErr w:type="spellEnd"/>
      <w:r w:rsidRPr="00956290">
        <w:rPr>
          <w:rFonts w:ascii="Times New Roman" w:hAnsi="Times New Roman" w:cs="Times New Roman"/>
        </w:rPr>
        <w:t xml:space="preserve"> või </w:t>
      </w:r>
      <w:r w:rsidRPr="00786F25">
        <w:rPr>
          <w:rFonts w:ascii="Times New Roman" w:hAnsi="Times New Roman" w:cs="Times New Roman"/>
        </w:rPr>
        <w:t>edendamiskohustuse</w:t>
      </w:r>
      <w:r w:rsidRPr="00956290">
        <w:rPr>
          <w:rFonts w:ascii="Times New Roman" w:hAnsi="Times New Roman" w:cs="Times New Roman"/>
        </w:rPr>
        <w:t xml:space="preserve"> rikkumise kohta isikute avalduste alusel või talle laekunud teabe põhjal omal algatusel (edaspidi </w:t>
      </w:r>
      <w:r w:rsidRPr="00956290">
        <w:rPr>
          <w:rFonts w:ascii="Times New Roman" w:hAnsi="Times New Roman" w:cs="Times New Roman"/>
          <w:i/>
        </w:rPr>
        <w:t>arvamus</w:t>
      </w:r>
      <w:r w:rsidRPr="00956290">
        <w:rPr>
          <w:rFonts w:ascii="Times New Roman" w:hAnsi="Times New Roman" w:cs="Times New Roman"/>
        </w:rPr>
        <w:t>);“;</w:t>
      </w:r>
    </w:p>
    <w:p w14:paraId="448EADEE" w14:textId="77777777" w:rsidR="00FD18BF" w:rsidRPr="00956290" w:rsidRDefault="00FD18BF" w:rsidP="004F622E">
      <w:pPr>
        <w:spacing w:after="0" w:line="240" w:lineRule="auto"/>
        <w:jc w:val="both"/>
        <w:rPr>
          <w:rFonts w:ascii="Times New Roman" w:hAnsi="Times New Roman" w:cs="Times New Roman"/>
        </w:rPr>
      </w:pPr>
    </w:p>
    <w:p w14:paraId="2B410158" w14:textId="7F4F1282"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1</w:t>
      </w:r>
      <w:r w:rsidR="00633C04" w:rsidRPr="00A37693">
        <w:rPr>
          <w:rFonts w:ascii="Times New Roman" w:hAnsi="Times New Roman" w:cs="Times New Roman"/>
          <w:b/>
        </w:rPr>
        <w:t>3</w:t>
      </w:r>
      <w:r w:rsidRPr="00956290">
        <w:rPr>
          <w:rFonts w:ascii="Times New Roman" w:hAnsi="Times New Roman" w:cs="Times New Roman"/>
          <w:b/>
        </w:rPr>
        <w:t xml:space="preserve">) </w:t>
      </w:r>
      <w:r w:rsidRPr="00956290">
        <w:rPr>
          <w:rFonts w:ascii="Times New Roman" w:hAnsi="Times New Roman" w:cs="Times New Roman"/>
        </w:rPr>
        <w:t>paragrahvi 16 täiendatakse punktidega 3</w:t>
      </w:r>
      <w:r w:rsidRPr="00956290">
        <w:rPr>
          <w:rFonts w:ascii="Times New Roman" w:hAnsi="Times New Roman" w:cs="Times New Roman"/>
          <w:vertAlign w:val="superscript"/>
        </w:rPr>
        <w:t>1</w:t>
      </w:r>
      <w:r w:rsidRPr="00956290">
        <w:rPr>
          <w:rFonts w:ascii="Times New Roman" w:hAnsi="Times New Roman" w:cs="Times New Roman"/>
        </w:rPr>
        <w:t xml:space="preserve"> ja 3</w:t>
      </w:r>
      <w:r w:rsidRPr="00956290">
        <w:rPr>
          <w:rFonts w:ascii="Times New Roman" w:hAnsi="Times New Roman" w:cs="Times New Roman"/>
          <w:vertAlign w:val="superscript"/>
        </w:rPr>
        <w:t>2</w:t>
      </w:r>
      <w:r w:rsidRPr="00956290">
        <w:rPr>
          <w:rFonts w:ascii="Times New Roman" w:hAnsi="Times New Roman" w:cs="Times New Roman"/>
        </w:rPr>
        <w:t xml:space="preserve"> järgmises sõnastuses:</w:t>
      </w:r>
    </w:p>
    <w:p w14:paraId="4AD5AB18" w14:textId="77777777" w:rsidR="00FD18BF" w:rsidRDefault="00FD18BF" w:rsidP="00F74027">
      <w:pPr>
        <w:spacing w:after="0" w:line="240" w:lineRule="auto"/>
        <w:jc w:val="both"/>
        <w:rPr>
          <w:rFonts w:ascii="Times New Roman" w:hAnsi="Times New Roman" w:cs="Times New Roman"/>
        </w:rPr>
      </w:pPr>
    </w:p>
    <w:p w14:paraId="77DD6229" w14:textId="01293F5C"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„3</w:t>
      </w:r>
      <w:r w:rsidRPr="00956290">
        <w:rPr>
          <w:rFonts w:ascii="Times New Roman" w:hAnsi="Times New Roman" w:cs="Times New Roman"/>
          <w:vertAlign w:val="superscript"/>
        </w:rPr>
        <w:t>1</w:t>
      </w:r>
      <w:r w:rsidRPr="00956290">
        <w:rPr>
          <w:rFonts w:ascii="Times New Roman" w:hAnsi="Times New Roman" w:cs="Times New Roman"/>
        </w:rPr>
        <w:t xml:space="preserve">) lahendab diskrimineerimisvaidlusi, andes tema poole selleks ühiselt pöördunud vaidluspooltele siduva arvamuse võimaliku diskrimineerimise </w:t>
      </w:r>
      <w:proofErr w:type="spellStart"/>
      <w:r w:rsidRPr="00956290">
        <w:rPr>
          <w:rFonts w:ascii="Times New Roman" w:hAnsi="Times New Roman" w:cs="Times New Roman"/>
        </w:rPr>
        <w:t>asetleidmise</w:t>
      </w:r>
      <w:proofErr w:type="spellEnd"/>
      <w:r w:rsidRPr="00956290">
        <w:rPr>
          <w:rFonts w:ascii="Times New Roman" w:hAnsi="Times New Roman" w:cs="Times New Roman"/>
        </w:rPr>
        <w:t xml:space="preserve"> kohta (edaspidi </w:t>
      </w:r>
      <w:r w:rsidRPr="00956290">
        <w:rPr>
          <w:rFonts w:ascii="Times New Roman" w:hAnsi="Times New Roman" w:cs="Times New Roman"/>
          <w:i/>
        </w:rPr>
        <w:t>siduv arvamus</w:t>
      </w:r>
      <w:r w:rsidRPr="00956290">
        <w:rPr>
          <w:rFonts w:ascii="Times New Roman" w:hAnsi="Times New Roman" w:cs="Times New Roman"/>
        </w:rPr>
        <w:t>);</w:t>
      </w:r>
    </w:p>
    <w:p w14:paraId="030BACE5" w14:textId="10236A51"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3</w:t>
      </w:r>
      <w:r w:rsidRPr="00956290">
        <w:rPr>
          <w:rFonts w:ascii="Times New Roman" w:hAnsi="Times New Roman" w:cs="Times New Roman"/>
          <w:vertAlign w:val="superscript"/>
        </w:rPr>
        <w:t>2</w:t>
      </w:r>
      <w:r w:rsidRPr="00956290">
        <w:rPr>
          <w:rFonts w:ascii="Times New Roman" w:hAnsi="Times New Roman" w:cs="Times New Roman"/>
        </w:rPr>
        <w:t xml:space="preserve">) esitab oma pädevusest </w:t>
      </w:r>
      <w:r w:rsidR="00030DCF" w:rsidRPr="00956290">
        <w:rPr>
          <w:rFonts w:ascii="Times New Roman" w:hAnsi="Times New Roman" w:cs="Times New Roman"/>
        </w:rPr>
        <w:t>lähtu</w:t>
      </w:r>
      <w:r w:rsidR="00030DCF">
        <w:rPr>
          <w:rFonts w:ascii="Times New Roman" w:hAnsi="Times New Roman" w:cs="Times New Roman"/>
        </w:rPr>
        <w:t>des</w:t>
      </w:r>
      <w:r w:rsidR="00030DCF" w:rsidRPr="00956290">
        <w:rPr>
          <w:rFonts w:ascii="Times New Roman" w:hAnsi="Times New Roman" w:cs="Times New Roman"/>
        </w:rPr>
        <w:t xml:space="preserve"> </w:t>
      </w:r>
      <w:r w:rsidRPr="00956290">
        <w:rPr>
          <w:rFonts w:ascii="Times New Roman" w:hAnsi="Times New Roman" w:cs="Times New Roman"/>
        </w:rPr>
        <w:t>tähelepanekuid õiguskantsleri või töövaidluskomisjoni läbiviidavas diskrimineerimisvaidluse</w:t>
      </w:r>
      <w:r w:rsidR="009862C0">
        <w:rPr>
          <w:rFonts w:ascii="Times New Roman" w:hAnsi="Times New Roman" w:cs="Times New Roman"/>
        </w:rPr>
        <w:t xml:space="preserve"> </w:t>
      </w:r>
      <w:r w:rsidRPr="00956290">
        <w:rPr>
          <w:rFonts w:ascii="Times New Roman" w:hAnsi="Times New Roman" w:cs="Times New Roman"/>
        </w:rPr>
        <w:t>lepitusmenetluses;“;</w:t>
      </w:r>
    </w:p>
    <w:p w14:paraId="39DFF5C3" w14:textId="77777777" w:rsidR="00FD18BF" w:rsidRPr="00956290" w:rsidRDefault="00FD18BF" w:rsidP="004F622E">
      <w:pPr>
        <w:spacing w:after="0" w:line="240" w:lineRule="auto"/>
        <w:jc w:val="both"/>
        <w:rPr>
          <w:rFonts w:ascii="Times New Roman" w:hAnsi="Times New Roman" w:cs="Times New Roman"/>
        </w:rPr>
      </w:pPr>
    </w:p>
    <w:p w14:paraId="71F4732D" w14:textId="7B7C2501"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1</w:t>
      </w:r>
      <w:r w:rsidR="00633C04" w:rsidRPr="00A37693">
        <w:rPr>
          <w:rFonts w:ascii="Times New Roman" w:hAnsi="Times New Roman" w:cs="Times New Roman"/>
          <w:b/>
        </w:rPr>
        <w:t>4</w:t>
      </w:r>
      <w:r w:rsidRPr="00956290">
        <w:rPr>
          <w:rFonts w:ascii="Times New Roman" w:hAnsi="Times New Roman" w:cs="Times New Roman"/>
          <w:b/>
        </w:rPr>
        <w:t xml:space="preserve">) </w:t>
      </w:r>
      <w:r w:rsidRPr="00956290">
        <w:rPr>
          <w:rFonts w:ascii="Times New Roman" w:hAnsi="Times New Roman" w:cs="Times New Roman"/>
        </w:rPr>
        <w:t>paragrahvi 16 punkt 5 muudetakse ja sõnastatakse järgmiselt:</w:t>
      </w:r>
    </w:p>
    <w:p w14:paraId="60E76CFE" w14:textId="77777777" w:rsidR="00FD18BF" w:rsidRDefault="00FD18BF" w:rsidP="00F74027">
      <w:pPr>
        <w:spacing w:after="0" w:line="240" w:lineRule="auto"/>
        <w:jc w:val="both"/>
        <w:rPr>
          <w:rFonts w:ascii="Times New Roman" w:hAnsi="Times New Roman" w:cs="Times New Roman"/>
        </w:rPr>
      </w:pPr>
    </w:p>
    <w:p w14:paraId="49F38913" w14:textId="53EE02BC"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 xml:space="preserve">„5) teeb ettepanekuid Vabariigi Valitsusele ja valitsusasutusele, samuti kohaliku omavalitsuse üksusele ning </w:t>
      </w:r>
      <w:r w:rsidR="005348BA" w:rsidRPr="00A37693">
        <w:rPr>
          <w:rFonts w:ascii="Times New Roman" w:hAnsi="Times New Roman" w:cs="Times New Roman"/>
        </w:rPr>
        <w:t>selle</w:t>
      </w:r>
      <w:r w:rsidRPr="00956290">
        <w:rPr>
          <w:rFonts w:ascii="Times New Roman" w:hAnsi="Times New Roman" w:cs="Times New Roman"/>
        </w:rPr>
        <w:t xml:space="preserve"> asutusele õigusakti ja selle eelnõu </w:t>
      </w:r>
      <w:commentRangeStart w:id="22"/>
      <w:del w:id="23" w:author="Katariina Kärsten - JUSTDIGI" w:date="2025-12-18T16:28:00Z" w16du:dateUtc="2025-12-18T14:28:00Z">
        <w:r w:rsidRPr="00956290" w:rsidDel="00142A16">
          <w:rPr>
            <w:rFonts w:ascii="Times New Roman" w:hAnsi="Times New Roman" w:cs="Times New Roman"/>
          </w:rPr>
          <w:delText xml:space="preserve">muutmise </w:delText>
        </w:r>
      </w:del>
      <w:commentRangeEnd w:id="22"/>
      <w:r w:rsidR="007930B0">
        <w:rPr>
          <w:rStyle w:val="Kommentaariviide"/>
        </w:rPr>
        <w:commentReference w:id="22"/>
      </w:r>
      <w:r w:rsidRPr="00956290">
        <w:rPr>
          <w:rFonts w:ascii="Times New Roman" w:hAnsi="Times New Roman" w:cs="Times New Roman"/>
        </w:rPr>
        <w:t>kohta;“;</w:t>
      </w:r>
    </w:p>
    <w:p w14:paraId="7B65B0F9" w14:textId="77777777" w:rsidR="00FD18BF" w:rsidRPr="00A37693" w:rsidRDefault="00FD18BF" w:rsidP="004F622E">
      <w:pPr>
        <w:spacing w:after="0" w:line="240" w:lineRule="auto"/>
        <w:jc w:val="both"/>
        <w:rPr>
          <w:rFonts w:ascii="Times New Roman" w:hAnsi="Times New Roman" w:cs="Times New Roman"/>
        </w:rPr>
      </w:pPr>
    </w:p>
    <w:p w14:paraId="1EDE74E5" w14:textId="758EF723"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1</w:t>
      </w:r>
      <w:r w:rsidR="0026737D" w:rsidRPr="00A37693">
        <w:rPr>
          <w:rFonts w:ascii="Times New Roman" w:hAnsi="Times New Roman" w:cs="Times New Roman"/>
          <w:b/>
        </w:rPr>
        <w:t>5</w:t>
      </w:r>
      <w:r w:rsidRPr="00A37693">
        <w:rPr>
          <w:rFonts w:ascii="Times New Roman" w:hAnsi="Times New Roman" w:cs="Times New Roman"/>
          <w:b/>
        </w:rPr>
        <w:t xml:space="preserve">) </w:t>
      </w:r>
      <w:r w:rsidRPr="00A37693">
        <w:rPr>
          <w:rFonts w:ascii="Times New Roman" w:hAnsi="Times New Roman" w:cs="Times New Roman"/>
        </w:rPr>
        <w:t>paragrahvi 16 täiendatakse punktiga 5</w:t>
      </w:r>
      <w:r w:rsidRPr="00A37693">
        <w:rPr>
          <w:rFonts w:ascii="Times New Roman" w:hAnsi="Times New Roman" w:cs="Times New Roman"/>
          <w:vertAlign w:val="superscript"/>
        </w:rPr>
        <w:t>1</w:t>
      </w:r>
      <w:r w:rsidRPr="00A37693">
        <w:rPr>
          <w:rFonts w:ascii="Times New Roman" w:hAnsi="Times New Roman" w:cs="Times New Roman"/>
        </w:rPr>
        <w:t xml:space="preserve"> järgmises sõnastuses:</w:t>
      </w:r>
    </w:p>
    <w:p w14:paraId="72A7F195" w14:textId="77777777" w:rsidR="00FD18BF" w:rsidRDefault="00FD18BF" w:rsidP="00F74027">
      <w:pPr>
        <w:spacing w:after="0" w:line="240" w:lineRule="auto"/>
        <w:jc w:val="both"/>
        <w:rPr>
          <w:rFonts w:ascii="Times New Roman" w:hAnsi="Times New Roman" w:cs="Times New Roman"/>
        </w:rPr>
      </w:pPr>
    </w:p>
    <w:p w14:paraId="57374A9C" w14:textId="2B6D7F8E"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„5</w:t>
      </w:r>
      <w:r w:rsidRPr="00A37693">
        <w:rPr>
          <w:rFonts w:ascii="Times New Roman" w:hAnsi="Times New Roman" w:cs="Times New Roman"/>
          <w:vertAlign w:val="superscript"/>
        </w:rPr>
        <w:t>1</w:t>
      </w:r>
      <w:r w:rsidRPr="00A37693">
        <w:rPr>
          <w:rFonts w:ascii="Times New Roman" w:hAnsi="Times New Roman" w:cs="Times New Roman"/>
        </w:rPr>
        <w:t xml:space="preserve">) annab Vabariigi Valitsusele ja valitsusasutusele soovitusi riikliku strateegilise arengudokumendi, meetme </w:t>
      </w:r>
      <w:r w:rsidR="00D76A15">
        <w:rPr>
          <w:rFonts w:ascii="Times New Roman" w:hAnsi="Times New Roman" w:cs="Times New Roman"/>
        </w:rPr>
        <w:t>ning</w:t>
      </w:r>
      <w:r w:rsidR="00D76A15" w:rsidRPr="00A37693">
        <w:rPr>
          <w:rFonts w:ascii="Times New Roman" w:hAnsi="Times New Roman" w:cs="Times New Roman"/>
        </w:rPr>
        <w:t xml:space="preserve"> </w:t>
      </w:r>
      <w:r w:rsidRPr="00A37693">
        <w:rPr>
          <w:rFonts w:ascii="Times New Roman" w:hAnsi="Times New Roman" w:cs="Times New Roman"/>
        </w:rPr>
        <w:t>tegevuse käesolevale seadusele ja soolise võrdõiguslikkuse seadusele vastavuse tagamiseks;“;</w:t>
      </w:r>
    </w:p>
    <w:p w14:paraId="760B4F8A" w14:textId="77777777" w:rsidR="00FD18BF" w:rsidRPr="00A37693" w:rsidRDefault="00FD18BF" w:rsidP="004F622E">
      <w:pPr>
        <w:spacing w:after="0" w:line="240" w:lineRule="auto"/>
        <w:jc w:val="both"/>
        <w:rPr>
          <w:rFonts w:ascii="Times New Roman" w:hAnsi="Times New Roman" w:cs="Times New Roman"/>
        </w:rPr>
      </w:pPr>
    </w:p>
    <w:p w14:paraId="7F361F34" w14:textId="6CCEB590"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1</w:t>
      </w:r>
      <w:r w:rsidR="0026737D" w:rsidRPr="00A37693">
        <w:rPr>
          <w:rFonts w:ascii="Times New Roman" w:hAnsi="Times New Roman" w:cs="Times New Roman"/>
          <w:b/>
        </w:rPr>
        <w:t>6</w:t>
      </w:r>
      <w:r w:rsidRPr="00A37693">
        <w:rPr>
          <w:rFonts w:ascii="Times New Roman" w:hAnsi="Times New Roman" w:cs="Times New Roman"/>
          <w:b/>
        </w:rPr>
        <w:t xml:space="preserve">) </w:t>
      </w:r>
      <w:r w:rsidRPr="00A37693">
        <w:rPr>
          <w:rFonts w:ascii="Times New Roman" w:hAnsi="Times New Roman" w:cs="Times New Roman"/>
        </w:rPr>
        <w:t>paragrahvi 16 täiendatakse punktidega 6</w:t>
      </w:r>
      <w:r w:rsidRPr="00A37693">
        <w:rPr>
          <w:rFonts w:ascii="Times New Roman" w:hAnsi="Times New Roman" w:cs="Times New Roman"/>
          <w:vertAlign w:val="superscript"/>
        </w:rPr>
        <w:t>1</w:t>
      </w:r>
      <w:r w:rsidRPr="00A37693">
        <w:rPr>
          <w:rFonts w:ascii="Times New Roman" w:hAnsi="Times New Roman" w:cs="Times New Roman"/>
        </w:rPr>
        <w:t xml:space="preserve"> ja 6</w:t>
      </w:r>
      <w:r w:rsidRPr="00A37693">
        <w:rPr>
          <w:rFonts w:ascii="Times New Roman" w:hAnsi="Times New Roman" w:cs="Times New Roman"/>
          <w:vertAlign w:val="superscript"/>
        </w:rPr>
        <w:t>2</w:t>
      </w:r>
      <w:r w:rsidRPr="00A37693">
        <w:rPr>
          <w:rFonts w:ascii="Times New Roman" w:hAnsi="Times New Roman" w:cs="Times New Roman"/>
        </w:rPr>
        <w:t xml:space="preserve"> järgmises sõnastuses:</w:t>
      </w:r>
    </w:p>
    <w:p w14:paraId="7ED3C8D3" w14:textId="77777777" w:rsidR="00FD18BF" w:rsidRDefault="00FD18BF" w:rsidP="00F74027">
      <w:pPr>
        <w:spacing w:after="0" w:line="240" w:lineRule="auto"/>
        <w:jc w:val="both"/>
        <w:rPr>
          <w:rFonts w:ascii="Times New Roman" w:hAnsi="Times New Roman" w:cs="Times New Roman"/>
        </w:rPr>
      </w:pPr>
    </w:p>
    <w:p w14:paraId="5A581A9B" w14:textId="3749BA81"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„6</w:t>
      </w:r>
      <w:r w:rsidRPr="00A37693">
        <w:rPr>
          <w:rFonts w:ascii="Times New Roman" w:hAnsi="Times New Roman" w:cs="Times New Roman"/>
          <w:vertAlign w:val="superscript"/>
        </w:rPr>
        <w:t>1</w:t>
      </w:r>
      <w:r w:rsidRPr="00A37693">
        <w:rPr>
          <w:rFonts w:ascii="Times New Roman" w:hAnsi="Times New Roman" w:cs="Times New Roman"/>
        </w:rPr>
        <w:t xml:space="preserve">) annab </w:t>
      </w:r>
      <w:r w:rsidR="007C39B1">
        <w:rPr>
          <w:rFonts w:ascii="Times New Roman" w:hAnsi="Times New Roman" w:cs="Times New Roman"/>
        </w:rPr>
        <w:t xml:space="preserve">riigi- ja kohaliku </w:t>
      </w:r>
      <w:r w:rsidR="005A23E3">
        <w:rPr>
          <w:rFonts w:ascii="Times New Roman" w:hAnsi="Times New Roman" w:cs="Times New Roman"/>
        </w:rPr>
        <w:t>omavalitsuse üksuse asutusele</w:t>
      </w:r>
      <w:r w:rsidR="00180840">
        <w:rPr>
          <w:rFonts w:ascii="Times New Roman" w:hAnsi="Times New Roman" w:cs="Times New Roman"/>
        </w:rPr>
        <w:t>,</w:t>
      </w:r>
      <w:r w:rsidR="005A23E3">
        <w:rPr>
          <w:rFonts w:ascii="Times New Roman" w:hAnsi="Times New Roman" w:cs="Times New Roman"/>
        </w:rPr>
        <w:t xml:space="preserve"> </w:t>
      </w:r>
      <w:r w:rsidR="00AD7572" w:rsidRPr="00A37693">
        <w:rPr>
          <w:rFonts w:ascii="Times New Roman" w:hAnsi="Times New Roman" w:cs="Times New Roman"/>
        </w:rPr>
        <w:t>avalik-õiguslik</w:t>
      </w:r>
      <w:r w:rsidR="00CF74B1">
        <w:rPr>
          <w:rFonts w:ascii="Times New Roman" w:hAnsi="Times New Roman" w:cs="Times New Roman"/>
        </w:rPr>
        <w:t>u</w:t>
      </w:r>
      <w:r w:rsidR="00AD7572" w:rsidRPr="00A37693">
        <w:rPr>
          <w:rFonts w:ascii="Times New Roman" w:hAnsi="Times New Roman" w:cs="Times New Roman"/>
        </w:rPr>
        <w:t xml:space="preserve">le </w:t>
      </w:r>
      <w:r w:rsidR="00194D6C">
        <w:rPr>
          <w:rFonts w:ascii="Times New Roman" w:hAnsi="Times New Roman" w:cs="Times New Roman"/>
        </w:rPr>
        <w:t xml:space="preserve">juriidilisele </w:t>
      </w:r>
      <w:r w:rsidR="00324CB2">
        <w:rPr>
          <w:rFonts w:ascii="Times New Roman" w:hAnsi="Times New Roman" w:cs="Times New Roman"/>
        </w:rPr>
        <w:t xml:space="preserve">isikule </w:t>
      </w:r>
      <w:r w:rsidR="00AD7572" w:rsidRPr="00A37693">
        <w:rPr>
          <w:rFonts w:ascii="Times New Roman" w:hAnsi="Times New Roman" w:cs="Times New Roman"/>
        </w:rPr>
        <w:t xml:space="preserve">ja </w:t>
      </w:r>
      <w:r w:rsidR="00A86999" w:rsidRPr="00A37693">
        <w:rPr>
          <w:rFonts w:ascii="Times New Roman" w:hAnsi="Times New Roman" w:cs="Times New Roman"/>
        </w:rPr>
        <w:t>eraõiguslik</w:t>
      </w:r>
      <w:r w:rsidR="00CF74B1">
        <w:rPr>
          <w:rFonts w:ascii="Times New Roman" w:hAnsi="Times New Roman" w:cs="Times New Roman"/>
        </w:rPr>
        <w:t>u</w:t>
      </w:r>
      <w:r w:rsidR="00A86999" w:rsidRPr="00A37693">
        <w:rPr>
          <w:rFonts w:ascii="Times New Roman" w:hAnsi="Times New Roman" w:cs="Times New Roman"/>
        </w:rPr>
        <w:t xml:space="preserve">le juriidilisele isikule </w:t>
      </w:r>
      <w:r w:rsidRPr="00A37693">
        <w:rPr>
          <w:rFonts w:ascii="Times New Roman" w:hAnsi="Times New Roman" w:cs="Times New Roman"/>
        </w:rPr>
        <w:t>soovitusi käesolevas seaduses ja soolise võrdõiguslikkuse seaduses sätestatud õiguste kasutamise ja kohustuste täitmise kohta statistiliste andmete kogumiseks;</w:t>
      </w:r>
    </w:p>
    <w:p w14:paraId="01018AF2" w14:textId="0DC6702B"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6</w:t>
      </w:r>
      <w:r w:rsidRPr="00A37693">
        <w:rPr>
          <w:rFonts w:ascii="Times New Roman" w:hAnsi="Times New Roman" w:cs="Times New Roman"/>
          <w:vertAlign w:val="superscript"/>
        </w:rPr>
        <w:t>2</w:t>
      </w:r>
      <w:r w:rsidRPr="00A37693">
        <w:rPr>
          <w:rFonts w:ascii="Times New Roman" w:hAnsi="Times New Roman" w:cs="Times New Roman"/>
        </w:rPr>
        <w:t xml:space="preserve">) teeb </w:t>
      </w:r>
      <w:r w:rsidR="00C92BAD" w:rsidRPr="00A37693">
        <w:rPr>
          <w:rFonts w:ascii="Times New Roman" w:hAnsi="Times New Roman" w:cs="Times New Roman"/>
        </w:rPr>
        <w:t xml:space="preserve">ja avaldab </w:t>
      </w:r>
      <w:r w:rsidRPr="00A37693">
        <w:rPr>
          <w:rFonts w:ascii="Times New Roman" w:hAnsi="Times New Roman" w:cs="Times New Roman"/>
        </w:rPr>
        <w:t xml:space="preserve">võrdse kohtlemise põhimõtte </w:t>
      </w:r>
      <w:r w:rsidR="00856C62">
        <w:rPr>
          <w:rFonts w:ascii="Times New Roman" w:hAnsi="Times New Roman" w:cs="Times New Roman"/>
        </w:rPr>
        <w:t>rakenda</w:t>
      </w:r>
      <w:r w:rsidR="00856C62" w:rsidRPr="00A37693">
        <w:rPr>
          <w:rFonts w:ascii="Times New Roman" w:hAnsi="Times New Roman" w:cs="Times New Roman"/>
        </w:rPr>
        <w:t xml:space="preserve">mist </w:t>
      </w:r>
      <w:r w:rsidR="0059520B" w:rsidRPr="00A37693">
        <w:rPr>
          <w:rFonts w:ascii="Times New Roman" w:hAnsi="Times New Roman" w:cs="Times New Roman"/>
        </w:rPr>
        <w:t xml:space="preserve">käsitlevaid </w:t>
      </w:r>
      <w:r w:rsidRPr="00A37693">
        <w:rPr>
          <w:rFonts w:ascii="Times New Roman" w:hAnsi="Times New Roman" w:cs="Times New Roman"/>
        </w:rPr>
        <w:t>sõltumatuid uuringuid;“;</w:t>
      </w:r>
    </w:p>
    <w:p w14:paraId="27E58AE1" w14:textId="77777777" w:rsidR="00FD18BF" w:rsidRPr="00A37693" w:rsidRDefault="00FD18BF" w:rsidP="004F622E">
      <w:pPr>
        <w:spacing w:after="0" w:line="240" w:lineRule="auto"/>
        <w:jc w:val="both"/>
        <w:rPr>
          <w:rFonts w:ascii="Times New Roman" w:hAnsi="Times New Roman" w:cs="Times New Roman"/>
        </w:rPr>
      </w:pPr>
    </w:p>
    <w:p w14:paraId="333C2933" w14:textId="2575479A"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1</w:t>
      </w:r>
      <w:r w:rsidR="0026737D" w:rsidRPr="00A37693">
        <w:rPr>
          <w:rFonts w:ascii="Times New Roman" w:hAnsi="Times New Roman" w:cs="Times New Roman"/>
          <w:b/>
        </w:rPr>
        <w:t>7</w:t>
      </w:r>
      <w:r w:rsidRPr="00A37693">
        <w:rPr>
          <w:rFonts w:ascii="Times New Roman" w:hAnsi="Times New Roman" w:cs="Times New Roman"/>
          <w:b/>
        </w:rPr>
        <w:t xml:space="preserve">) </w:t>
      </w:r>
      <w:r w:rsidRPr="00A37693">
        <w:rPr>
          <w:rFonts w:ascii="Times New Roman" w:hAnsi="Times New Roman" w:cs="Times New Roman"/>
        </w:rPr>
        <w:t>paragrahvi 16 punkt 7 muudetakse ja sõnastatakse järgmiselt:</w:t>
      </w:r>
    </w:p>
    <w:p w14:paraId="2FEE9742" w14:textId="77777777" w:rsidR="00FD18BF" w:rsidRDefault="00FD18BF" w:rsidP="00F74027">
      <w:pPr>
        <w:spacing w:after="0" w:line="240" w:lineRule="auto"/>
        <w:jc w:val="both"/>
        <w:rPr>
          <w:rFonts w:ascii="Times New Roman" w:hAnsi="Times New Roman" w:cs="Times New Roman"/>
        </w:rPr>
      </w:pPr>
    </w:p>
    <w:p w14:paraId="260567B7" w14:textId="5EE0F929"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„7) avaldab mitte harvem</w:t>
      </w:r>
      <w:r w:rsidR="0020462B">
        <w:rPr>
          <w:rFonts w:ascii="Times New Roman" w:hAnsi="Times New Roman" w:cs="Times New Roman"/>
        </w:rPr>
        <w:t>ini</w:t>
      </w:r>
      <w:r w:rsidRPr="00A37693">
        <w:rPr>
          <w:rFonts w:ascii="Times New Roman" w:hAnsi="Times New Roman" w:cs="Times New Roman"/>
        </w:rPr>
        <w:t xml:space="preserve"> kui kord nelja aasta jooksul aruande ja soovitused soolise võrdõiguslikkuse ja võrdse kohtlemise põhimõtte rakendamise</w:t>
      </w:r>
      <w:r w:rsidR="00062D1D" w:rsidRPr="00A37693">
        <w:rPr>
          <w:rFonts w:ascii="Times New Roman" w:hAnsi="Times New Roman" w:cs="Times New Roman"/>
        </w:rPr>
        <w:t xml:space="preserve"> ja struktuurse</w:t>
      </w:r>
      <w:r w:rsidR="00FD6FF5" w:rsidRPr="00A37693">
        <w:rPr>
          <w:rFonts w:ascii="Times New Roman" w:hAnsi="Times New Roman" w:cs="Times New Roman"/>
        </w:rPr>
        <w:t>te</w:t>
      </w:r>
      <w:r w:rsidR="00062D1D" w:rsidRPr="00A37693">
        <w:rPr>
          <w:rFonts w:ascii="Times New Roman" w:hAnsi="Times New Roman" w:cs="Times New Roman"/>
        </w:rPr>
        <w:t xml:space="preserve"> probleemide kohta</w:t>
      </w:r>
      <w:r w:rsidR="001E31C1">
        <w:rPr>
          <w:rFonts w:ascii="Times New Roman" w:hAnsi="Times New Roman" w:cs="Times New Roman"/>
        </w:rPr>
        <w:t>;</w:t>
      </w:r>
      <w:r w:rsidRPr="00A37693">
        <w:rPr>
          <w:rFonts w:ascii="Times New Roman" w:hAnsi="Times New Roman" w:cs="Times New Roman"/>
        </w:rPr>
        <w:t>“;</w:t>
      </w:r>
    </w:p>
    <w:p w14:paraId="2E9817E5" w14:textId="77777777" w:rsidR="00FD18BF" w:rsidRPr="00A37693" w:rsidRDefault="00FD18BF" w:rsidP="004F622E">
      <w:pPr>
        <w:spacing w:after="0" w:line="240" w:lineRule="auto"/>
        <w:jc w:val="both"/>
        <w:rPr>
          <w:rFonts w:ascii="Times New Roman" w:hAnsi="Times New Roman" w:cs="Times New Roman"/>
        </w:rPr>
      </w:pPr>
    </w:p>
    <w:p w14:paraId="70415525" w14:textId="7C5804D6" w:rsidR="00252F30" w:rsidRDefault="009C2F2F" w:rsidP="00F74027">
      <w:pPr>
        <w:spacing w:after="0" w:line="240" w:lineRule="auto"/>
        <w:jc w:val="both"/>
        <w:rPr>
          <w:rFonts w:ascii="Times New Roman" w:hAnsi="Times New Roman" w:cs="Times New Roman"/>
        </w:rPr>
      </w:pPr>
      <w:r w:rsidRPr="00A37693">
        <w:rPr>
          <w:rFonts w:ascii="Times New Roman" w:hAnsi="Times New Roman" w:cs="Times New Roman"/>
          <w:b/>
          <w:bCs/>
        </w:rPr>
        <w:t>18)</w:t>
      </w:r>
      <w:r w:rsidRPr="00A37693">
        <w:rPr>
          <w:rFonts w:ascii="Times New Roman" w:hAnsi="Times New Roman" w:cs="Times New Roman"/>
        </w:rPr>
        <w:t xml:space="preserve"> paragrahvi </w:t>
      </w:r>
      <w:r w:rsidR="006B268C" w:rsidRPr="00A37693">
        <w:rPr>
          <w:rFonts w:ascii="Times New Roman" w:hAnsi="Times New Roman" w:cs="Times New Roman"/>
        </w:rPr>
        <w:t>16 punkti</w:t>
      </w:r>
      <w:r w:rsidR="00210745">
        <w:rPr>
          <w:rFonts w:ascii="Times New Roman" w:hAnsi="Times New Roman" w:cs="Times New Roman"/>
        </w:rPr>
        <w:t>s</w:t>
      </w:r>
      <w:r w:rsidR="006B268C" w:rsidRPr="00A37693">
        <w:rPr>
          <w:rFonts w:ascii="Times New Roman" w:hAnsi="Times New Roman" w:cs="Times New Roman"/>
        </w:rPr>
        <w:t xml:space="preserve"> 8 </w:t>
      </w:r>
      <w:r w:rsidR="00210745">
        <w:rPr>
          <w:rFonts w:ascii="Times New Roman" w:hAnsi="Times New Roman" w:cs="Times New Roman"/>
        </w:rPr>
        <w:t>asendatakse tekstiosa „soolise võrdõiguslikkuse</w:t>
      </w:r>
      <w:r w:rsidR="00E85E0C">
        <w:rPr>
          <w:rFonts w:ascii="Times New Roman" w:hAnsi="Times New Roman" w:cs="Times New Roman"/>
        </w:rPr>
        <w:t xml:space="preserve"> ja võrdse kohtlemise edendamisel</w:t>
      </w:r>
      <w:r w:rsidR="00031A70">
        <w:rPr>
          <w:rFonts w:ascii="Times New Roman" w:hAnsi="Times New Roman" w:cs="Times New Roman"/>
        </w:rPr>
        <w:t>, sealhulgas</w:t>
      </w:r>
      <w:r w:rsidR="00E85E0C">
        <w:rPr>
          <w:rFonts w:ascii="Times New Roman" w:hAnsi="Times New Roman" w:cs="Times New Roman"/>
        </w:rPr>
        <w:t xml:space="preserve">“ </w:t>
      </w:r>
      <w:r w:rsidR="00621F31">
        <w:rPr>
          <w:rFonts w:ascii="Times New Roman" w:hAnsi="Times New Roman" w:cs="Times New Roman"/>
        </w:rPr>
        <w:t xml:space="preserve">sõnadega </w:t>
      </w:r>
      <w:r w:rsidR="008D6B99">
        <w:rPr>
          <w:rFonts w:ascii="Times New Roman" w:hAnsi="Times New Roman" w:cs="Times New Roman"/>
        </w:rPr>
        <w:t>„oma ülesannete täitmisel</w:t>
      </w:r>
      <w:r w:rsidR="00031A70">
        <w:rPr>
          <w:rFonts w:ascii="Times New Roman" w:hAnsi="Times New Roman" w:cs="Times New Roman"/>
        </w:rPr>
        <w:t xml:space="preserve"> ja</w:t>
      </w:r>
      <w:r w:rsidR="008D6B99">
        <w:rPr>
          <w:rFonts w:ascii="Times New Roman" w:hAnsi="Times New Roman" w:cs="Times New Roman"/>
        </w:rPr>
        <w:t>“</w:t>
      </w:r>
      <w:r w:rsidR="00632D5A" w:rsidRPr="00A37693">
        <w:rPr>
          <w:rFonts w:ascii="Times New Roman" w:hAnsi="Times New Roman" w:cs="Times New Roman"/>
        </w:rPr>
        <w:t>;</w:t>
      </w:r>
      <w:r w:rsidR="006B268C" w:rsidRPr="00A37693">
        <w:rPr>
          <w:rFonts w:ascii="Times New Roman" w:hAnsi="Times New Roman" w:cs="Times New Roman"/>
        </w:rPr>
        <w:t xml:space="preserve"> </w:t>
      </w:r>
    </w:p>
    <w:p w14:paraId="5E241E93" w14:textId="77777777" w:rsidR="00FD18BF" w:rsidRPr="00A37693" w:rsidRDefault="00FD18BF" w:rsidP="004F622E">
      <w:pPr>
        <w:spacing w:after="0" w:line="240" w:lineRule="auto"/>
        <w:jc w:val="both"/>
        <w:rPr>
          <w:rFonts w:ascii="Times New Roman" w:hAnsi="Times New Roman" w:cs="Times New Roman"/>
        </w:rPr>
      </w:pPr>
    </w:p>
    <w:p w14:paraId="068FE697" w14:textId="582CB497" w:rsidR="006552D7"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1</w:t>
      </w:r>
      <w:r w:rsidR="007B5319" w:rsidRPr="00A37693">
        <w:rPr>
          <w:rFonts w:ascii="Times New Roman" w:hAnsi="Times New Roman" w:cs="Times New Roman"/>
          <w:b/>
        </w:rPr>
        <w:t>9</w:t>
      </w:r>
      <w:r w:rsidRPr="00A37693">
        <w:rPr>
          <w:rFonts w:ascii="Times New Roman" w:hAnsi="Times New Roman" w:cs="Times New Roman"/>
          <w:b/>
        </w:rPr>
        <w:t xml:space="preserve">) </w:t>
      </w:r>
      <w:r w:rsidRPr="00A37693">
        <w:rPr>
          <w:rFonts w:ascii="Times New Roman" w:hAnsi="Times New Roman" w:cs="Times New Roman"/>
        </w:rPr>
        <w:t xml:space="preserve">paragrahvi 16 punkt 9 </w:t>
      </w:r>
      <w:r w:rsidR="00140BAE" w:rsidRPr="00A37693">
        <w:rPr>
          <w:rFonts w:ascii="Times New Roman" w:hAnsi="Times New Roman" w:cs="Times New Roman"/>
        </w:rPr>
        <w:t>muudetakse ja sõnastatakse järgmiselt:</w:t>
      </w:r>
    </w:p>
    <w:p w14:paraId="0D9F450A" w14:textId="77777777" w:rsidR="00FD18BF" w:rsidRPr="00A37693" w:rsidRDefault="00FD18BF" w:rsidP="004F622E">
      <w:pPr>
        <w:spacing w:after="0" w:line="240" w:lineRule="auto"/>
        <w:jc w:val="both"/>
        <w:rPr>
          <w:rFonts w:ascii="Times New Roman" w:hAnsi="Times New Roman" w:cs="Times New Roman"/>
        </w:rPr>
      </w:pPr>
    </w:p>
    <w:p w14:paraId="3868A2D2" w14:textId="419263DF" w:rsidR="003571F6" w:rsidRDefault="006552D7"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„9) võtab tarvitusele meetmeid diskrimineerimise ennetamiseks </w:t>
      </w:r>
      <w:r w:rsidR="00E9107D" w:rsidRPr="00A37693">
        <w:rPr>
          <w:rFonts w:ascii="Times New Roman" w:hAnsi="Times New Roman" w:cs="Times New Roman"/>
        </w:rPr>
        <w:t xml:space="preserve">ning võrdse kohtlemise ja soolise võrdõiguslikkuse edendamiseks, </w:t>
      </w:r>
      <w:r w:rsidR="00554BDB" w:rsidRPr="00A37693">
        <w:rPr>
          <w:rFonts w:ascii="Times New Roman" w:hAnsi="Times New Roman" w:cs="Times New Roman"/>
        </w:rPr>
        <w:t xml:space="preserve">arvestades </w:t>
      </w:r>
      <w:r w:rsidR="00E9107D" w:rsidRPr="00A37693">
        <w:rPr>
          <w:rFonts w:ascii="Times New Roman" w:hAnsi="Times New Roman" w:cs="Times New Roman"/>
        </w:rPr>
        <w:t>seejuures</w:t>
      </w:r>
      <w:r w:rsidR="00554BDB" w:rsidRPr="00A37693">
        <w:rPr>
          <w:rFonts w:ascii="Times New Roman" w:hAnsi="Times New Roman" w:cs="Times New Roman"/>
        </w:rPr>
        <w:t xml:space="preserve"> </w:t>
      </w:r>
      <w:r w:rsidR="00096762" w:rsidRPr="00A37693">
        <w:rPr>
          <w:rFonts w:ascii="Times New Roman" w:hAnsi="Times New Roman" w:cs="Times New Roman"/>
        </w:rPr>
        <w:t xml:space="preserve">põimdiskrimineerimisest tulenevaid </w:t>
      </w:r>
      <w:r w:rsidR="008E09C1">
        <w:rPr>
          <w:rFonts w:ascii="Times New Roman" w:hAnsi="Times New Roman" w:cs="Times New Roman"/>
        </w:rPr>
        <w:t>erilisi</w:t>
      </w:r>
      <w:r w:rsidR="008E09C1" w:rsidRPr="00A37693">
        <w:rPr>
          <w:rFonts w:ascii="Times New Roman" w:hAnsi="Times New Roman" w:cs="Times New Roman"/>
        </w:rPr>
        <w:t xml:space="preserve"> </w:t>
      </w:r>
      <w:r w:rsidR="00096762" w:rsidRPr="00A37693">
        <w:rPr>
          <w:rFonts w:ascii="Times New Roman" w:hAnsi="Times New Roman" w:cs="Times New Roman"/>
        </w:rPr>
        <w:t>ebasoodsaid olukordi</w:t>
      </w:r>
      <w:r w:rsidR="00817E2D" w:rsidRPr="00A37693">
        <w:rPr>
          <w:rFonts w:ascii="Times New Roman" w:hAnsi="Times New Roman" w:cs="Times New Roman"/>
        </w:rPr>
        <w:t>;“;</w:t>
      </w:r>
    </w:p>
    <w:p w14:paraId="1E13A735" w14:textId="77777777" w:rsidR="00FD18BF" w:rsidRPr="00A37693" w:rsidRDefault="00FD18BF" w:rsidP="004F622E">
      <w:pPr>
        <w:spacing w:after="0" w:line="240" w:lineRule="auto"/>
        <w:jc w:val="both"/>
        <w:rPr>
          <w:rFonts w:ascii="Times New Roman" w:hAnsi="Times New Roman" w:cs="Times New Roman"/>
        </w:rPr>
      </w:pPr>
    </w:p>
    <w:p w14:paraId="213B317D" w14:textId="7ECC2440" w:rsidR="003571F6" w:rsidRDefault="007B5319" w:rsidP="00F74027">
      <w:pPr>
        <w:spacing w:after="0" w:line="240" w:lineRule="auto"/>
        <w:jc w:val="both"/>
        <w:rPr>
          <w:rFonts w:ascii="Times New Roman" w:hAnsi="Times New Roman" w:cs="Times New Roman"/>
        </w:rPr>
      </w:pPr>
      <w:r w:rsidRPr="00A37693">
        <w:rPr>
          <w:rFonts w:ascii="Times New Roman" w:hAnsi="Times New Roman" w:cs="Times New Roman"/>
          <w:b/>
        </w:rPr>
        <w:t>20</w:t>
      </w:r>
      <w:r w:rsidR="00F25420" w:rsidRPr="00A37693">
        <w:rPr>
          <w:rFonts w:ascii="Times New Roman" w:hAnsi="Times New Roman" w:cs="Times New Roman"/>
          <w:b/>
        </w:rPr>
        <w:t xml:space="preserve">) </w:t>
      </w:r>
      <w:r w:rsidR="00F25420" w:rsidRPr="00A37693">
        <w:rPr>
          <w:rFonts w:ascii="Times New Roman" w:hAnsi="Times New Roman" w:cs="Times New Roman"/>
        </w:rPr>
        <w:t xml:space="preserve">paragrahvi 16 tekst loetakse lõikeks 1 ja </w:t>
      </w:r>
      <w:r w:rsidR="004B68E0" w:rsidRPr="00A37693">
        <w:rPr>
          <w:rFonts w:ascii="Times New Roman" w:hAnsi="Times New Roman" w:cs="Times New Roman"/>
        </w:rPr>
        <w:t xml:space="preserve">paragrahvi </w:t>
      </w:r>
      <w:r w:rsidR="00F25420" w:rsidRPr="00A37693">
        <w:rPr>
          <w:rFonts w:ascii="Times New Roman" w:hAnsi="Times New Roman" w:cs="Times New Roman"/>
        </w:rPr>
        <w:t>täiendatakse lõigetega 2–7 järgmises sõnastuses:</w:t>
      </w:r>
    </w:p>
    <w:p w14:paraId="44C93C5C" w14:textId="77777777" w:rsidR="00FD18BF" w:rsidRPr="00A37693" w:rsidRDefault="00FD18BF" w:rsidP="004F622E">
      <w:pPr>
        <w:spacing w:after="0" w:line="240" w:lineRule="auto"/>
        <w:jc w:val="both"/>
        <w:rPr>
          <w:rFonts w:ascii="Times New Roman" w:hAnsi="Times New Roman" w:cs="Times New Roman"/>
        </w:rPr>
      </w:pPr>
    </w:p>
    <w:p w14:paraId="76E64673" w14:textId="07CE00AD"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„(2) Vabariigi Valitsus, valitsusasutus ja kohaliku omavalitsuse üksus ning selle asutus </w:t>
      </w:r>
      <w:r w:rsidR="00B234C0">
        <w:rPr>
          <w:rFonts w:ascii="Times New Roman" w:hAnsi="Times New Roman" w:cs="Times New Roman"/>
        </w:rPr>
        <w:t>teavitavad</w:t>
      </w:r>
      <w:r w:rsidRPr="00A37693">
        <w:rPr>
          <w:rFonts w:ascii="Times New Roman" w:hAnsi="Times New Roman" w:cs="Times New Roman"/>
        </w:rPr>
        <w:t xml:space="preserve"> voliniku nõudmisel </w:t>
      </w:r>
      <w:r w:rsidR="00B234C0">
        <w:rPr>
          <w:rFonts w:ascii="Times New Roman" w:hAnsi="Times New Roman" w:cs="Times New Roman"/>
        </w:rPr>
        <w:t>teda</w:t>
      </w:r>
      <w:r w:rsidRPr="00A37693">
        <w:rPr>
          <w:rFonts w:ascii="Times New Roman" w:hAnsi="Times New Roman" w:cs="Times New Roman"/>
        </w:rPr>
        <w:t xml:space="preserve"> hiljemalt kolme kuu möödumisel käesoleva paragrahvi lõike 1 punkti 5 alusel tehtud ettepaneku või sama lõike punkti 5</w:t>
      </w:r>
      <w:r w:rsidRPr="00A37693">
        <w:rPr>
          <w:rFonts w:ascii="Times New Roman" w:hAnsi="Times New Roman" w:cs="Times New Roman"/>
          <w:vertAlign w:val="superscript"/>
        </w:rPr>
        <w:t>1</w:t>
      </w:r>
      <w:r w:rsidRPr="00A37693">
        <w:rPr>
          <w:rFonts w:ascii="Times New Roman" w:hAnsi="Times New Roman" w:cs="Times New Roman"/>
        </w:rPr>
        <w:t xml:space="preserve"> alusel antud soovituse saamisest sellest, kuidas ettepanekut või soovitust on arvesse võetud, ja </w:t>
      </w:r>
      <w:r w:rsidR="00FF05F5" w:rsidRPr="00A37693">
        <w:rPr>
          <w:rFonts w:ascii="Times New Roman" w:hAnsi="Times New Roman" w:cs="Times New Roman"/>
        </w:rPr>
        <w:t>te</w:t>
      </w:r>
      <w:r w:rsidR="00FF05F5">
        <w:rPr>
          <w:rFonts w:ascii="Times New Roman" w:hAnsi="Times New Roman" w:cs="Times New Roman"/>
        </w:rPr>
        <w:t>evad</w:t>
      </w:r>
      <w:r w:rsidR="00FF05F5" w:rsidRPr="00A37693">
        <w:rPr>
          <w:rFonts w:ascii="Times New Roman" w:hAnsi="Times New Roman" w:cs="Times New Roman"/>
        </w:rPr>
        <w:t xml:space="preserve"> </w:t>
      </w:r>
      <w:r w:rsidRPr="00A37693">
        <w:rPr>
          <w:rFonts w:ascii="Times New Roman" w:hAnsi="Times New Roman" w:cs="Times New Roman"/>
        </w:rPr>
        <w:t>selle teabe avalikult kättesaadavaks.</w:t>
      </w:r>
    </w:p>
    <w:p w14:paraId="43E6D1D1" w14:textId="77777777" w:rsidR="00FD18BF" w:rsidRDefault="00FD18BF" w:rsidP="00F74027">
      <w:pPr>
        <w:spacing w:after="0" w:line="240" w:lineRule="auto"/>
        <w:jc w:val="both"/>
        <w:rPr>
          <w:rFonts w:ascii="Times New Roman" w:hAnsi="Times New Roman" w:cs="Times New Roman"/>
        </w:rPr>
      </w:pPr>
    </w:p>
    <w:p w14:paraId="04F57BC4" w14:textId="4AE6F528"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(3) Käesoleva paragrahvi lõi</w:t>
      </w:r>
      <w:r w:rsidR="00B67F68">
        <w:rPr>
          <w:rFonts w:ascii="Times New Roman" w:hAnsi="Times New Roman" w:cs="Times New Roman"/>
        </w:rPr>
        <w:t xml:space="preserve">getes </w:t>
      </w:r>
      <w:r w:rsidRPr="00A37693">
        <w:rPr>
          <w:rFonts w:ascii="Times New Roman" w:hAnsi="Times New Roman" w:cs="Times New Roman"/>
        </w:rPr>
        <w:t>1</w:t>
      </w:r>
      <w:r w:rsidR="00B67F68">
        <w:rPr>
          <w:rFonts w:ascii="Times New Roman" w:hAnsi="Times New Roman" w:cs="Times New Roman"/>
        </w:rPr>
        <w:t>, 4 ja 5</w:t>
      </w:r>
      <w:r w:rsidRPr="00A37693">
        <w:rPr>
          <w:rFonts w:ascii="Times New Roman" w:hAnsi="Times New Roman" w:cs="Times New Roman"/>
        </w:rPr>
        <w:t xml:space="preserve"> loetletud ülesannete täitmisel </w:t>
      </w:r>
      <w:r w:rsidR="00CC443A" w:rsidRPr="00A37693">
        <w:rPr>
          <w:rFonts w:ascii="Times New Roman" w:hAnsi="Times New Roman" w:cs="Times New Roman"/>
        </w:rPr>
        <w:t xml:space="preserve">tagab </w:t>
      </w:r>
      <w:r w:rsidR="003F10B0" w:rsidRPr="00A37693">
        <w:rPr>
          <w:rFonts w:ascii="Times New Roman" w:hAnsi="Times New Roman" w:cs="Times New Roman"/>
        </w:rPr>
        <w:t xml:space="preserve">volinik </w:t>
      </w:r>
      <w:r w:rsidR="00CC443A" w:rsidRPr="00A37693">
        <w:rPr>
          <w:rFonts w:ascii="Times New Roman" w:hAnsi="Times New Roman" w:cs="Times New Roman"/>
        </w:rPr>
        <w:t>kõigile</w:t>
      </w:r>
      <w:r w:rsidR="00266E81" w:rsidRPr="00A37693">
        <w:rPr>
          <w:rFonts w:ascii="Times New Roman" w:hAnsi="Times New Roman" w:cs="Times New Roman"/>
        </w:rPr>
        <w:t xml:space="preserve"> </w:t>
      </w:r>
      <w:r w:rsidRPr="00A37693">
        <w:rPr>
          <w:rFonts w:ascii="Times New Roman" w:hAnsi="Times New Roman" w:cs="Times New Roman"/>
        </w:rPr>
        <w:t xml:space="preserve">isikutele tema teenuste ja informatsiooni tasuta ja võrdse kättesaadavuse ning puudega inimestele </w:t>
      </w:r>
      <w:r w:rsidR="00265157" w:rsidRPr="00A37693">
        <w:rPr>
          <w:rFonts w:ascii="Times New Roman" w:hAnsi="Times New Roman" w:cs="Times New Roman"/>
        </w:rPr>
        <w:t xml:space="preserve">võrdsed võimalused </w:t>
      </w:r>
      <w:r w:rsidR="00265157">
        <w:rPr>
          <w:rFonts w:ascii="Times New Roman" w:hAnsi="Times New Roman" w:cs="Times New Roman"/>
        </w:rPr>
        <w:t xml:space="preserve">pääseda ligi </w:t>
      </w:r>
      <w:r w:rsidRPr="00A37693">
        <w:rPr>
          <w:rFonts w:ascii="Times New Roman" w:hAnsi="Times New Roman" w:cs="Times New Roman"/>
        </w:rPr>
        <w:t>tema teenustele, tegevustele ja informatsioonile</w:t>
      </w:r>
      <w:r w:rsidR="00D61395" w:rsidRPr="00A37693">
        <w:rPr>
          <w:rFonts w:ascii="Times New Roman" w:hAnsi="Times New Roman" w:cs="Times New Roman"/>
        </w:rPr>
        <w:t>.</w:t>
      </w:r>
    </w:p>
    <w:p w14:paraId="6C20B8EB" w14:textId="77777777" w:rsidR="00FD18BF" w:rsidRDefault="00FD18BF" w:rsidP="00F74027">
      <w:pPr>
        <w:spacing w:after="0" w:line="240" w:lineRule="auto"/>
        <w:jc w:val="both"/>
        <w:rPr>
          <w:rFonts w:ascii="Times New Roman" w:hAnsi="Times New Roman" w:cs="Times New Roman"/>
        </w:rPr>
      </w:pPr>
    </w:p>
    <w:p w14:paraId="1F2370D0" w14:textId="75DC88D5" w:rsidR="003571F6" w:rsidRPr="00A37693" w:rsidRDefault="00F25420" w:rsidP="007C7BA6">
      <w:pPr>
        <w:spacing w:after="0" w:line="240" w:lineRule="auto"/>
        <w:jc w:val="both"/>
        <w:rPr>
          <w:rFonts w:ascii="Times New Roman" w:hAnsi="Times New Roman" w:cs="Times New Roman"/>
        </w:rPr>
      </w:pPr>
      <w:r w:rsidRPr="00A37693">
        <w:rPr>
          <w:rFonts w:ascii="Times New Roman" w:hAnsi="Times New Roman" w:cs="Times New Roman"/>
        </w:rPr>
        <w:t xml:space="preserve">(4) </w:t>
      </w:r>
      <w:r w:rsidRPr="00D861E7">
        <w:rPr>
          <w:rFonts w:ascii="Times New Roman" w:hAnsi="Times New Roman" w:cs="Times New Roman"/>
        </w:rPr>
        <w:t>Käe</w:t>
      </w:r>
      <w:r w:rsidRPr="00A37693">
        <w:rPr>
          <w:rFonts w:ascii="Times New Roman" w:hAnsi="Times New Roman" w:cs="Times New Roman"/>
        </w:rPr>
        <w:t xml:space="preserve">soleva paragrahvi lõikes 1 </w:t>
      </w:r>
      <w:commentRangeStart w:id="24"/>
      <w:del w:id="25" w:author="Katariina Kärsten - JUSTDIGI" w:date="2025-12-18T16:38:00Z" w16du:dateUtc="2025-12-18T14:38:00Z">
        <w:r w:rsidRPr="00A37693" w:rsidDel="005637FB">
          <w:rPr>
            <w:rFonts w:ascii="Times New Roman" w:hAnsi="Times New Roman" w:cs="Times New Roman"/>
          </w:rPr>
          <w:delText xml:space="preserve">loetletud </w:delText>
        </w:r>
      </w:del>
      <w:ins w:id="26" w:author="Katariina Kärsten - JUSTDIGI" w:date="2025-12-18T16:38:00Z" w16du:dateUtc="2025-12-18T14:38:00Z">
        <w:r w:rsidR="005637FB">
          <w:rPr>
            <w:rFonts w:ascii="Times New Roman" w:hAnsi="Times New Roman" w:cs="Times New Roman"/>
          </w:rPr>
          <w:t xml:space="preserve">nimetatud </w:t>
        </w:r>
        <w:commentRangeEnd w:id="24"/>
        <w:r w:rsidR="005637FB">
          <w:rPr>
            <w:rStyle w:val="Kommentaariviide"/>
          </w:rPr>
          <w:commentReference w:id="24"/>
        </w:r>
      </w:ins>
      <w:r w:rsidRPr="00A37693">
        <w:rPr>
          <w:rFonts w:ascii="Times New Roman" w:hAnsi="Times New Roman" w:cs="Times New Roman"/>
        </w:rPr>
        <w:t xml:space="preserve">ülesannete planeerimiseks ja </w:t>
      </w:r>
      <w:r w:rsidR="00D861E7">
        <w:rPr>
          <w:rFonts w:ascii="Times New Roman" w:hAnsi="Times New Roman" w:cs="Times New Roman"/>
        </w:rPr>
        <w:t>täit</w:t>
      </w:r>
      <w:r w:rsidR="00D861E7" w:rsidRPr="00A37693">
        <w:rPr>
          <w:rFonts w:ascii="Times New Roman" w:hAnsi="Times New Roman" w:cs="Times New Roman"/>
        </w:rPr>
        <w:t xml:space="preserve">miseks </w:t>
      </w:r>
      <w:r w:rsidRPr="00A37693">
        <w:rPr>
          <w:rFonts w:ascii="Times New Roman" w:hAnsi="Times New Roman" w:cs="Times New Roman"/>
        </w:rPr>
        <w:t>võtab volinik vastu ja avaldab oma veebilehel igal aastal uuendatava nelja-aastase tööprogrammi ja aastase tegevuskava.</w:t>
      </w:r>
      <w:r w:rsidR="007C7BA6">
        <w:rPr>
          <w:rFonts w:ascii="Times New Roman" w:hAnsi="Times New Roman" w:cs="Times New Roman"/>
        </w:rPr>
        <w:t xml:space="preserve"> </w:t>
      </w:r>
      <w:r w:rsidR="007C7BA6" w:rsidRPr="007C7BA6">
        <w:rPr>
          <w:rFonts w:ascii="Times New Roman" w:hAnsi="Times New Roman" w:cs="Times New Roman"/>
        </w:rPr>
        <w:t xml:space="preserve">Tööprogrammis kirjeldab volinik </w:t>
      </w:r>
      <w:r w:rsidR="007C7BA6">
        <w:rPr>
          <w:rFonts w:ascii="Times New Roman" w:hAnsi="Times New Roman" w:cs="Times New Roman"/>
        </w:rPr>
        <w:t>käesoleva</w:t>
      </w:r>
      <w:r w:rsidR="007C7BA6" w:rsidRPr="007C7BA6">
        <w:rPr>
          <w:rFonts w:ascii="Times New Roman" w:hAnsi="Times New Roman" w:cs="Times New Roman"/>
        </w:rPr>
        <w:t xml:space="preserve"> </w:t>
      </w:r>
      <w:r w:rsidR="00BE14F7">
        <w:rPr>
          <w:rFonts w:ascii="Times New Roman" w:hAnsi="Times New Roman" w:cs="Times New Roman"/>
        </w:rPr>
        <w:t>paragrahvi</w:t>
      </w:r>
      <w:r w:rsidR="007C7BA6" w:rsidRPr="007C7BA6">
        <w:rPr>
          <w:rFonts w:ascii="Times New Roman" w:hAnsi="Times New Roman" w:cs="Times New Roman"/>
        </w:rPr>
        <w:t xml:space="preserve"> lõike 1 kohaselt tema pädevuses olevate ülesannete täitmisel järgneva nelja aasta tegevussuundi ja prioriteete. Tegevuskavas esitab volinik detailse ülevaate jooksval kalendriaastal kavas olevatest tegevustest ja nende elluviimise planeeritavad tähtajad.</w:t>
      </w:r>
    </w:p>
    <w:p w14:paraId="5D41D932" w14:textId="77777777" w:rsidR="00FD18BF" w:rsidRDefault="00FD18BF" w:rsidP="00F74027">
      <w:pPr>
        <w:spacing w:after="0" w:line="240" w:lineRule="auto"/>
        <w:jc w:val="both"/>
        <w:rPr>
          <w:rFonts w:ascii="Times New Roman" w:hAnsi="Times New Roman" w:cs="Times New Roman"/>
        </w:rPr>
      </w:pPr>
    </w:p>
    <w:p w14:paraId="2DABAE0F" w14:textId="23FB5B8B"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(5) Volinik avaldab kord aastas oma veebilehel eelmise kalendriaasta </w:t>
      </w:r>
      <w:r w:rsidR="00EC4C23" w:rsidRPr="00A37693">
        <w:rPr>
          <w:rFonts w:ascii="Times New Roman" w:hAnsi="Times New Roman" w:cs="Times New Roman"/>
        </w:rPr>
        <w:t>tegevusaruande</w:t>
      </w:r>
      <w:r w:rsidR="00EC4C23">
        <w:rPr>
          <w:rFonts w:ascii="Times New Roman" w:hAnsi="Times New Roman" w:cs="Times New Roman"/>
        </w:rPr>
        <w:t>, mis sisaldab</w:t>
      </w:r>
      <w:r w:rsidRPr="00A37693">
        <w:rPr>
          <w:rFonts w:ascii="Times New Roman" w:hAnsi="Times New Roman" w:cs="Times New Roman"/>
        </w:rPr>
        <w:t xml:space="preserve"> tegevu</w:t>
      </w:r>
      <w:r w:rsidRPr="00E03544">
        <w:rPr>
          <w:rFonts w:ascii="Times New Roman" w:hAnsi="Times New Roman" w:cs="Times New Roman"/>
        </w:rPr>
        <w:t>ste ü</w:t>
      </w:r>
      <w:r w:rsidRPr="00A37693">
        <w:rPr>
          <w:rFonts w:ascii="Times New Roman" w:hAnsi="Times New Roman" w:cs="Times New Roman"/>
        </w:rPr>
        <w:t>levaadet, eelarvet</w:t>
      </w:r>
      <w:r w:rsidR="00265157">
        <w:rPr>
          <w:rFonts w:ascii="Times New Roman" w:hAnsi="Times New Roman" w:cs="Times New Roman"/>
        </w:rPr>
        <w:t xml:space="preserve"> ning</w:t>
      </w:r>
      <w:r w:rsidR="00265157" w:rsidRPr="00A37693">
        <w:rPr>
          <w:rFonts w:ascii="Times New Roman" w:hAnsi="Times New Roman" w:cs="Times New Roman"/>
        </w:rPr>
        <w:t xml:space="preserve"> </w:t>
      </w:r>
      <w:r w:rsidRPr="00A37693">
        <w:rPr>
          <w:rFonts w:ascii="Times New Roman" w:hAnsi="Times New Roman" w:cs="Times New Roman"/>
        </w:rPr>
        <w:t>personali- ja finantsaruannet</w:t>
      </w:r>
      <w:r w:rsidR="00EC4C23">
        <w:rPr>
          <w:rFonts w:ascii="Times New Roman" w:hAnsi="Times New Roman" w:cs="Times New Roman"/>
        </w:rPr>
        <w:t>,</w:t>
      </w:r>
      <w:r w:rsidRPr="00A37693">
        <w:rPr>
          <w:rFonts w:ascii="Times New Roman" w:hAnsi="Times New Roman" w:cs="Times New Roman"/>
        </w:rPr>
        <w:t xml:space="preserve"> ning esitab Riigikogu põhiseaduskomisjonile ülevaate </w:t>
      </w:r>
      <w:r w:rsidR="0040513F" w:rsidRPr="00A37693">
        <w:rPr>
          <w:rFonts w:ascii="Times New Roman" w:hAnsi="Times New Roman" w:cs="Times New Roman"/>
        </w:rPr>
        <w:t>volinikule</w:t>
      </w:r>
      <w:r w:rsidRPr="00A37693">
        <w:rPr>
          <w:rFonts w:ascii="Times New Roman" w:hAnsi="Times New Roman" w:cs="Times New Roman"/>
        </w:rPr>
        <w:t xml:space="preserve"> seadusega pandud ülesannete täitmise kohta.</w:t>
      </w:r>
    </w:p>
    <w:p w14:paraId="6C4890D3" w14:textId="77777777" w:rsidR="00FD18BF" w:rsidRDefault="00FD18BF" w:rsidP="00F74027">
      <w:pPr>
        <w:spacing w:after="0" w:line="240" w:lineRule="auto"/>
        <w:jc w:val="both"/>
        <w:rPr>
          <w:rFonts w:ascii="Times New Roman" w:hAnsi="Times New Roman" w:cs="Times New Roman"/>
        </w:rPr>
      </w:pPr>
    </w:p>
    <w:p w14:paraId="2E414EC4" w14:textId="2BB70788"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(6) Käesoleva paragrahvi lõike 1 punktis 7 nimetatud aruande ja lõikes 5 nimetatud tegevusaruande koostamiseks kogub volinik oma tegevuse kohta andmeid </w:t>
      </w:r>
      <w:r w:rsidRPr="00E03544">
        <w:rPr>
          <w:rFonts w:ascii="Times New Roman" w:hAnsi="Times New Roman" w:cs="Times New Roman"/>
        </w:rPr>
        <w:t xml:space="preserve">soo </w:t>
      </w:r>
      <w:r w:rsidR="00E12A53">
        <w:rPr>
          <w:rFonts w:ascii="Times New Roman" w:hAnsi="Times New Roman" w:cs="Times New Roman"/>
        </w:rPr>
        <w:t>tunnuse</w:t>
      </w:r>
      <w:r w:rsidR="00412A80">
        <w:rPr>
          <w:rFonts w:ascii="Times New Roman" w:hAnsi="Times New Roman" w:cs="Times New Roman"/>
        </w:rPr>
        <w:t xml:space="preserve"> </w:t>
      </w:r>
      <w:r w:rsidRPr="00A37693">
        <w:rPr>
          <w:rFonts w:ascii="Times New Roman" w:hAnsi="Times New Roman" w:cs="Times New Roman"/>
        </w:rPr>
        <w:t>ja käesoleva seaduse § 1 lõikes 1 nimetatud tunnuste ning ühiskonnaelu valdkondade kaupa</w:t>
      </w:r>
      <w:r w:rsidR="004A3DC0">
        <w:rPr>
          <w:rFonts w:ascii="Times New Roman" w:hAnsi="Times New Roman" w:cs="Times New Roman"/>
        </w:rPr>
        <w:t>,</w:t>
      </w:r>
      <w:r w:rsidRPr="00A37693">
        <w:rPr>
          <w:rFonts w:ascii="Times New Roman" w:hAnsi="Times New Roman" w:cs="Times New Roman"/>
          <w:szCs w:val="24"/>
        </w:rPr>
        <w:t xml:space="preserve"> ning </w:t>
      </w:r>
      <w:r w:rsidRPr="00A37693">
        <w:rPr>
          <w:rFonts w:ascii="Times New Roman" w:hAnsi="Times New Roman" w:cs="Times New Roman"/>
        </w:rPr>
        <w:t xml:space="preserve">võttes arvesse Euroopa </w:t>
      </w:r>
      <w:r w:rsidR="00826CAF">
        <w:rPr>
          <w:rFonts w:ascii="Times New Roman" w:hAnsi="Times New Roman" w:cs="Times New Roman"/>
        </w:rPr>
        <w:t>K</w:t>
      </w:r>
      <w:r w:rsidRPr="00A37693">
        <w:rPr>
          <w:rFonts w:ascii="Times New Roman" w:hAnsi="Times New Roman" w:cs="Times New Roman"/>
        </w:rPr>
        <w:t xml:space="preserve">omisjoni rakendusaktiga kehtestatud </w:t>
      </w:r>
      <w:proofErr w:type="spellStart"/>
      <w:r w:rsidRPr="00A37693">
        <w:rPr>
          <w:rFonts w:ascii="Times New Roman" w:hAnsi="Times New Roman" w:cs="Times New Roman"/>
        </w:rPr>
        <w:t>võrdõigusasutuste</w:t>
      </w:r>
      <w:proofErr w:type="spellEnd"/>
      <w:r w:rsidRPr="00A37693">
        <w:rPr>
          <w:rFonts w:ascii="Times New Roman" w:hAnsi="Times New Roman" w:cs="Times New Roman"/>
        </w:rPr>
        <w:t xml:space="preserve"> toimimise ühiseid näitajaid. Kogutud isikuandmed anonüüm</w:t>
      </w:r>
      <w:r w:rsidR="00826CAF">
        <w:rPr>
          <w:rFonts w:ascii="Times New Roman" w:hAnsi="Times New Roman" w:cs="Times New Roman"/>
        </w:rPr>
        <w:t xml:space="preserve">itakse </w:t>
      </w:r>
      <w:r w:rsidRPr="00A37693">
        <w:rPr>
          <w:rFonts w:ascii="Times New Roman" w:hAnsi="Times New Roman" w:cs="Times New Roman"/>
        </w:rPr>
        <w:t>või kui see ei ole võimalik, pseudonüümitakse.</w:t>
      </w:r>
    </w:p>
    <w:p w14:paraId="3EE261BB" w14:textId="77777777" w:rsidR="00FD18BF" w:rsidRDefault="00FD18BF" w:rsidP="00F74027">
      <w:pPr>
        <w:spacing w:after="0" w:line="240" w:lineRule="auto"/>
        <w:jc w:val="both"/>
        <w:rPr>
          <w:rFonts w:ascii="Times New Roman" w:hAnsi="Times New Roman" w:cs="Times New Roman"/>
        </w:rPr>
      </w:pPr>
    </w:p>
    <w:p w14:paraId="1A777C76" w14:textId="7C618A89"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(7) Käesoleva paragrahvi lõike 1 punkti 7 alusel </w:t>
      </w:r>
      <w:r w:rsidR="003354CB">
        <w:rPr>
          <w:rFonts w:ascii="Times New Roman" w:hAnsi="Times New Roman" w:cs="Times New Roman"/>
        </w:rPr>
        <w:t xml:space="preserve">koostatud </w:t>
      </w:r>
      <w:r w:rsidRPr="00A37693">
        <w:rPr>
          <w:rFonts w:ascii="Times New Roman" w:hAnsi="Times New Roman" w:cs="Times New Roman"/>
        </w:rPr>
        <w:t>aruande</w:t>
      </w:r>
      <w:r w:rsidR="00C06C9A">
        <w:rPr>
          <w:rFonts w:ascii="Times New Roman" w:hAnsi="Times New Roman" w:cs="Times New Roman"/>
        </w:rPr>
        <w:t>s</w:t>
      </w:r>
      <w:r w:rsidRPr="00A37693">
        <w:rPr>
          <w:rFonts w:ascii="Times New Roman" w:hAnsi="Times New Roman" w:cs="Times New Roman"/>
        </w:rPr>
        <w:t xml:space="preserve"> üldise hinnangu andmiseks võrdse kohtlemise põhimõtte rakendamise ning soolise võrdõiguslikkuse olukorra ja edendamis</w:t>
      </w:r>
      <w:r w:rsidR="004C63B8" w:rsidRPr="00A37693">
        <w:rPr>
          <w:rFonts w:ascii="Times New Roman" w:hAnsi="Times New Roman" w:cs="Times New Roman"/>
        </w:rPr>
        <w:t>kohustus</w:t>
      </w:r>
      <w:r w:rsidRPr="00A37693">
        <w:rPr>
          <w:rFonts w:ascii="Times New Roman" w:hAnsi="Times New Roman" w:cs="Times New Roman"/>
        </w:rPr>
        <w:t xml:space="preserve">e kohta riigis on volinikul õigus saada riikliku andmekogu vastutavalt töötlejalt ja muult andmevaldajalt statistilist teavet </w:t>
      </w:r>
      <w:r w:rsidR="00AE4247">
        <w:rPr>
          <w:rFonts w:ascii="Times New Roman" w:hAnsi="Times New Roman" w:cs="Times New Roman"/>
        </w:rPr>
        <w:t>ning</w:t>
      </w:r>
      <w:r w:rsidR="00AE4247" w:rsidRPr="00A37693">
        <w:rPr>
          <w:rFonts w:ascii="Times New Roman" w:hAnsi="Times New Roman" w:cs="Times New Roman"/>
        </w:rPr>
        <w:t xml:space="preserve"> </w:t>
      </w:r>
      <w:r w:rsidRPr="00A37693">
        <w:rPr>
          <w:rFonts w:ascii="Times New Roman" w:hAnsi="Times New Roman" w:cs="Times New Roman"/>
        </w:rPr>
        <w:t xml:space="preserve">käesoleva seaduse </w:t>
      </w:r>
      <w:r w:rsidR="00AE4247">
        <w:rPr>
          <w:rFonts w:ascii="Times New Roman" w:hAnsi="Times New Roman" w:cs="Times New Roman"/>
        </w:rPr>
        <w:t>ja</w:t>
      </w:r>
      <w:r w:rsidRPr="00A37693">
        <w:rPr>
          <w:rFonts w:ascii="Times New Roman" w:hAnsi="Times New Roman" w:cs="Times New Roman"/>
        </w:rPr>
        <w:t xml:space="preserve"> soolise võrdõiguslikkuse seaduse alusel kohustatud isikutelt ülevaateid kohustuste täitmise kohta.“;</w:t>
      </w:r>
    </w:p>
    <w:p w14:paraId="7A689C4C" w14:textId="77777777" w:rsidR="00FD18BF" w:rsidRPr="00A37693" w:rsidRDefault="00FD18BF" w:rsidP="004F622E">
      <w:pPr>
        <w:spacing w:after="0" w:line="240" w:lineRule="auto"/>
        <w:jc w:val="both"/>
        <w:rPr>
          <w:rFonts w:ascii="Times New Roman" w:hAnsi="Times New Roman" w:cs="Times New Roman"/>
        </w:rPr>
      </w:pPr>
    </w:p>
    <w:p w14:paraId="74EE8ABD" w14:textId="5B8E44D7" w:rsidR="003571F6" w:rsidRDefault="0041533D" w:rsidP="00F74027">
      <w:pPr>
        <w:spacing w:after="0" w:line="240" w:lineRule="auto"/>
        <w:jc w:val="both"/>
        <w:rPr>
          <w:rFonts w:ascii="Times New Roman" w:hAnsi="Times New Roman" w:cs="Times New Roman"/>
        </w:rPr>
      </w:pPr>
      <w:r w:rsidRPr="00A37693">
        <w:rPr>
          <w:rFonts w:ascii="Times New Roman" w:hAnsi="Times New Roman" w:cs="Times New Roman"/>
          <w:b/>
        </w:rPr>
        <w:t>21</w:t>
      </w:r>
      <w:r w:rsidR="00F25420" w:rsidRPr="00A37693">
        <w:rPr>
          <w:rFonts w:ascii="Times New Roman" w:hAnsi="Times New Roman" w:cs="Times New Roman"/>
          <w:b/>
        </w:rPr>
        <w:t xml:space="preserve">) </w:t>
      </w:r>
      <w:r w:rsidR="00F25420" w:rsidRPr="00A37693">
        <w:rPr>
          <w:rFonts w:ascii="Times New Roman" w:hAnsi="Times New Roman" w:cs="Times New Roman"/>
        </w:rPr>
        <w:t>seadust täiendatakse §-ga 16</w:t>
      </w:r>
      <w:r w:rsidR="00F25420" w:rsidRPr="00A37693">
        <w:rPr>
          <w:rFonts w:ascii="Times New Roman" w:hAnsi="Times New Roman" w:cs="Times New Roman"/>
          <w:vertAlign w:val="superscript"/>
        </w:rPr>
        <w:t>1</w:t>
      </w:r>
      <w:r w:rsidR="00F25420" w:rsidRPr="00A37693">
        <w:rPr>
          <w:rFonts w:ascii="Times New Roman" w:hAnsi="Times New Roman" w:cs="Times New Roman"/>
        </w:rPr>
        <w:t xml:space="preserve"> järgmises sõnastuses:</w:t>
      </w:r>
    </w:p>
    <w:p w14:paraId="45E4799F" w14:textId="77777777" w:rsidR="00FD18BF" w:rsidRPr="00A37693" w:rsidRDefault="00FD18BF" w:rsidP="004F622E">
      <w:pPr>
        <w:spacing w:after="0" w:line="240" w:lineRule="auto"/>
        <w:jc w:val="both"/>
        <w:rPr>
          <w:rFonts w:ascii="Times New Roman" w:hAnsi="Times New Roman" w:cs="Times New Roman"/>
        </w:rPr>
      </w:pPr>
    </w:p>
    <w:p w14:paraId="7E4D669F"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w:t>
      </w:r>
      <w:r w:rsidRPr="00A37693">
        <w:rPr>
          <w:rFonts w:ascii="Times New Roman" w:hAnsi="Times New Roman" w:cs="Times New Roman"/>
          <w:b/>
        </w:rPr>
        <w:t>§ 16</w:t>
      </w:r>
      <w:r w:rsidRPr="00A37693">
        <w:rPr>
          <w:rFonts w:ascii="Times New Roman" w:hAnsi="Times New Roman" w:cs="Times New Roman"/>
          <w:b/>
          <w:vertAlign w:val="superscript"/>
        </w:rPr>
        <w:t>1</w:t>
      </w:r>
      <w:r w:rsidRPr="00A37693">
        <w:rPr>
          <w:rFonts w:ascii="Times New Roman" w:hAnsi="Times New Roman" w:cs="Times New Roman"/>
          <w:b/>
        </w:rPr>
        <w:t>. Voliniku poole pöördumine</w:t>
      </w:r>
    </w:p>
    <w:p w14:paraId="52B2F739" w14:textId="77777777" w:rsidR="00FD18BF" w:rsidRDefault="00FD18BF" w:rsidP="00F74027">
      <w:pPr>
        <w:spacing w:after="0" w:line="240" w:lineRule="auto"/>
        <w:jc w:val="both"/>
        <w:rPr>
          <w:rFonts w:ascii="Times New Roman" w:hAnsi="Times New Roman" w:cs="Times New Roman"/>
        </w:rPr>
      </w:pPr>
    </w:p>
    <w:p w14:paraId="7A66EC9A" w14:textId="34607C1A" w:rsidR="003571F6" w:rsidRPr="00443275" w:rsidRDefault="00F25420" w:rsidP="004F622E">
      <w:pPr>
        <w:spacing w:after="0" w:line="240" w:lineRule="auto"/>
        <w:jc w:val="both"/>
        <w:rPr>
          <w:rFonts w:ascii="Times New Roman" w:hAnsi="Times New Roman" w:cs="Times New Roman"/>
          <w:b/>
          <w:bCs/>
        </w:rPr>
      </w:pPr>
      <w:r w:rsidRPr="00A37693">
        <w:rPr>
          <w:rFonts w:ascii="Times New Roman" w:hAnsi="Times New Roman" w:cs="Times New Roman"/>
        </w:rPr>
        <w:t xml:space="preserve">(1) </w:t>
      </w:r>
      <w:r w:rsidRPr="001D6818">
        <w:rPr>
          <w:rFonts w:ascii="Times New Roman" w:hAnsi="Times New Roman" w:cs="Times New Roman"/>
        </w:rPr>
        <w:t>Igaühel</w:t>
      </w:r>
      <w:r w:rsidRPr="00A37693">
        <w:rPr>
          <w:rFonts w:ascii="Times New Roman" w:hAnsi="Times New Roman" w:cs="Times New Roman"/>
        </w:rPr>
        <w:t xml:space="preserve"> on õigus pöörduda voliniku poole </w:t>
      </w:r>
      <w:r w:rsidRPr="009C2E5B">
        <w:rPr>
          <w:rFonts w:ascii="Times New Roman" w:hAnsi="Times New Roman" w:cs="Times New Roman"/>
        </w:rPr>
        <w:t>nõustamise</w:t>
      </w:r>
      <w:r w:rsidRPr="00A37693">
        <w:rPr>
          <w:rFonts w:ascii="Times New Roman" w:hAnsi="Times New Roman" w:cs="Times New Roman"/>
        </w:rPr>
        <w:t xml:space="preserve"> või </w:t>
      </w:r>
      <w:r w:rsidRPr="005D2E98">
        <w:rPr>
          <w:rFonts w:ascii="Times New Roman" w:hAnsi="Times New Roman" w:cs="Times New Roman"/>
        </w:rPr>
        <w:t>arvamuse</w:t>
      </w:r>
      <w:r w:rsidRPr="00A37693">
        <w:rPr>
          <w:rFonts w:ascii="Times New Roman" w:hAnsi="Times New Roman" w:cs="Times New Roman"/>
        </w:rPr>
        <w:t xml:space="preserve"> saamiseks. Voliniku poole pöördumise takistamine on keelatud.</w:t>
      </w:r>
    </w:p>
    <w:p w14:paraId="41D33CBA" w14:textId="77777777" w:rsidR="00FD18BF" w:rsidRDefault="00FD18BF" w:rsidP="00F74027">
      <w:pPr>
        <w:spacing w:after="0" w:line="240" w:lineRule="auto"/>
        <w:jc w:val="both"/>
        <w:rPr>
          <w:rFonts w:ascii="Times New Roman" w:hAnsi="Times New Roman" w:cs="Times New Roman"/>
        </w:rPr>
      </w:pPr>
    </w:p>
    <w:p w14:paraId="598FC01D" w14:textId="10737BB4"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(2) Voliniku poole võib pöörduda kirjalikult</w:t>
      </w:r>
      <w:r w:rsidR="00333C9F">
        <w:rPr>
          <w:rFonts w:ascii="Times New Roman" w:hAnsi="Times New Roman" w:cs="Times New Roman"/>
        </w:rPr>
        <w:t xml:space="preserve"> </w:t>
      </w:r>
      <w:r w:rsidR="003C448E">
        <w:rPr>
          <w:rFonts w:ascii="Times New Roman" w:hAnsi="Times New Roman" w:cs="Times New Roman"/>
        </w:rPr>
        <w:t>paber</w:t>
      </w:r>
      <w:r w:rsidR="00EE27AC">
        <w:rPr>
          <w:rFonts w:ascii="Times New Roman" w:hAnsi="Times New Roman" w:cs="Times New Roman"/>
        </w:rPr>
        <w:t>il</w:t>
      </w:r>
      <w:r w:rsidR="00333C9F">
        <w:rPr>
          <w:rFonts w:ascii="Times New Roman" w:hAnsi="Times New Roman" w:cs="Times New Roman"/>
        </w:rPr>
        <w:t xml:space="preserve"> või</w:t>
      </w:r>
      <w:r w:rsidRPr="00A37693">
        <w:rPr>
          <w:rFonts w:ascii="Times New Roman" w:hAnsi="Times New Roman" w:cs="Times New Roman"/>
        </w:rPr>
        <w:t xml:space="preserve"> elektrooniliselt või suuliselt. Arvamuse saamiseks avalduse suuline esitamine peab olema põhjendatud.</w:t>
      </w:r>
    </w:p>
    <w:p w14:paraId="0C345588" w14:textId="77777777" w:rsidR="00FD18BF" w:rsidRDefault="00FD18BF" w:rsidP="00F74027">
      <w:pPr>
        <w:spacing w:after="0" w:line="240" w:lineRule="auto"/>
        <w:jc w:val="both"/>
        <w:rPr>
          <w:rFonts w:ascii="Times New Roman" w:hAnsi="Times New Roman" w:cs="Times New Roman"/>
        </w:rPr>
      </w:pPr>
    </w:p>
    <w:p w14:paraId="7AC9EF39" w14:textId="3DC15E0E"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(3) Volinik teavitab tema poole pöördunud isikut </w:t>
      </w:r>
      <w:r w:rsidR="00E33A17" w:rsidRPr="00A37693">
        <w:rPr>
          <w:rFonts w:ascii="Times New Roman" w:hAnsi="Times New Roman" w:cs="Times New Roman"/>
        </w:rPr>
        <w:t>kümne</w:t>
      </w:r>
      <w:r w:rsidRPr="00956290">
        <w:rPr>
          <w:rFonts w:ascii="Times New Roman" w:hAnsi="Times New Roman" w:cs="Times New Roman"/>
        </w:rPr>
        <w:t xml:space="preserve"> tööpäeva</w:t>
      </w:r>
      <w:r w:rsidRPr="00A37693">
        <w:rPr>
          <w:rFonts w:ascii="Times New Roman" w:hAnsi="Times New Roman" w:cs="Times New Roman"/>
        </w:rPr>
        <w:t xml:space="preserve"> jooksul pöördumise kättesaamisest </w:t>
      </w:r>
      <w:r w:rsidR="001C74AB">
        <w:rPr>
          <w:rFonts w:ascii="Times New Roman" w:hAnsi="Times New Roman" w:cs="Times New Roman"/>
        </w:rPr>
        <w:t xml:space="preserve">arvates </w:t>
      </w:r>
      <w:r w:rsidRPr="00A37693">
        <w:rPr>
          <w:rFonts w:ascii="Times New Roman" w:hAnsi="Times New Roman" w:cs="Times New Roman"/>
        </w:rPr>
        <w:t>järgnevast:</w:t>
      </w:r>
    </w:p>
    <w:p w14:paraId="2FEB63FB" w14:textId="5CDFEB1F"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1) pöördumise esitaja kirjeldatud olukorda käsitleva</w:t>
      </w:r>
      <w:r w:rsidR="006B422C">
        <w:rPr>
          <w:rFonts w:ascii="Times New Roman" w:hAnsi="Times New Roman" w:cs="Times New Roman"/>
        </w:rPr>
        <w:t>d</w:t>
      </w:r>
      <w:r w:rsidRPr="00A37693">
        <w:rPr>
          <w:rFonts w:ascii="Times New Roman" w:hAnsi="Times New Roman" w:cs="Times New Roman"/>
        </w:rPr>
        <w:t xml:space="preserve"> õigusaktid ja õiguskaitsevahendi</w:t>
      </w:r>
      <w:r w:rsidR="006B422C">
        <w:rPr>
          <w:rFonts w:ascii="Times New Roman" w:hAnsi="Times New Roman" w:cs="Times New Roman"/>
        </w:rPr>
        <w:t>d</w:t>
      </w:r>
      <w:r w:rsidRPr="00A37693">
        <w:rPr>
          <w:rFonts w:ascii="Times New Roman" w:hAnsi="Times New Roman" w:cs="Times New Roman"/>
        </w:rPr>
        <w:t>;</w:t>
      </w:r>
    </w:p>
    <w:p w14:paraId="74675AD7" w14:textId="6AFC2E0A"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2) voliniku pädevus pöördumise aluseks olevas küsimuses, menetlus</w:t>
      </w:r>
      <w:r w:rsidR="00E972BA" w:rsidRPr="00A37693">
        <w:rPr>
          <w:rFonts w:ascii="Times New Roman" w:hAnsi="Times New Roman" w:cs="Times New Roman"/>
        </w:rPr>
        <w:t>tähta</w:t>
      </w:r>
      <w:r w:rsidR="00E972BA">
        <w:rPr>
          <w:rFonts w:ascii="Times New Roman" w:hAnsi="Times New Roman" w:cs="Times New Roman"/>
        </w:rPr>
        <w:t xml:space="preserve">jad </w:t>
      </w:r>
      <w:r w:rsidRPr="00A37693">
        <w:rPr>
          <w:rFonts w:ascii="Times New Roman" w:hAnsi="Times New Roman" w:cs="Times New Roman"/>
        </w:rPr>
        <w:t>ja muud menetluslik</w:t>
      </w:r>
      <w:r w:rsidR="00E972BA">
        <w:rPr>
          <w:rFonts w:ascii="Times New Roman" w:hAnsi="Times New Roman" w:cs="Times New Roman"/>
        </w:rPr>
        <w:t>ud</w:t>
      </w:r>
      <w:r w:rsidRPr="00A37693">
        <w:rPr>
          <w:rFonts w:ascii="Times New Roman" w:hAnsi="Times New Roman" w:cs="Times New Roman"/>
        </w:rPr>
        <w:t xml:space="preserve"> aspektid;</w:t>
      </w:r>
    </w:p>
    <w:p w14:paraId="3C14CEF6" w14:textId="116A3C28"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3) pöördumisele </w:t>
      </w:r>
      <w:r w:rsidR="0062009E" w:rsidRPr="00A37693">
        <w:rPr>
          <w:rFonts w:ascii="Times New Roman" w:hAnsi="Times New Roman" w:cs="Times New Roman"/>
        </w:rPr>
        <w:t>kohaldatava</w:t>
      </w:r>
      <w:r w:rsidR="0062009E">
        <w:rPr>
          <w:rFonts w:ascii="Times New Roman" w:hAnsi="Times New Roman" w:cs="Times New Roman"/>
        </w:rPr>
        <w:t>d</w:t>
      </w:r>
      <w:r w:rsidR="0062009E" w:rsidRPr="00A37693">
        <w:rPr>
          <w:rFonts w:ascii="Times New Roman" w:hAnsi="Times New Roman" w:cs="Times New Roman"/>
        </w:rPr>
        <w:t xml:space="preserve"> </w:t>
      </w:r>
      <w:r w:rsidRPr="00A37693">
        <w:rPr>
          <w:rFonts w:ascii="Times New Roman" w:hAnsi="Times New Roman" w:cs="Times New Roman"/>
        </w:rPr>
        <w:t xml:space="preserve">konfidentsiaalsuse ja isikuandmete kaitse </w:t>
      </w:r>
      <w:r w:rsidR="0062009E" w:rsidRPr="00A37693">
        <w:rPr>
          <w:rFonts w:ascii="Times New Roman" w:hAnsi="Times New Roman" w:cs="Times New Roman"/>
        </w:rPr>
        <w:t>reegli</w:t>
      </w:r>
      <w:r w:rsidR="0062009E">
        <w:rPr>
          <w:rFonts w:ascii="Times New Roman" w:hAnsi="Times New Roman" w:cs="Times New Roman"/>
        </w:rPr>
        <w:t>d</w:t>
      </w:r>
      <w:r w:rsidRPr="00A37693">
        <w:rPr>
          <w:rFonts w:ascii="Times New Roman" w:hAnsi="Times New Roman" w:cs="Times New Roman"/>
        </w:rPr>
        <w:t>;</w:t>
      </w:r>
    </w:p>
    <w:p w14:paraId="055479BB" w14:textId="33928906"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4) teistelt asutustelt või organisatsioonidelt psühholoogilise või muu asjakohase toetuse saamise </w:t>
      </w:r>
      <w:r w:rsidR="0062009E" w:rsidRPr="00A37693">
        <w:rPr>
          <w:rFonts w:ascii="Times New Roman" w:hAnsi="Times New Roman" w:cs="Times New Roman"/>
        </w:rPr>
        <w:t>võimalus</w:t>
      </w:r>
      <w:r w:rsidR="0062009E">
        <w:rPr>
          <w:rFonts w:ascii="Times New Roman" w:hAnsi="Times New Roman" w:cs="Times New Roman"/>
        </w:rPr>
        <w:t>ed</w:t>
      </w:r>
      <w:r w:rsidRPr="00A37693">
        <w:rPr>
          <w:rFonts w:ascii="Times New Roman" w:hAnsi="Times New Roman" w:cs="Times New Roman"/>
        </w:rPr>
        <w:t>.</w:t>
      </w:r>
    </w:p>
    <w:p w14:paraId="22319112" w14:textId="77777777" w:rsidR="00FD18BF" w:rsidRDefault="00FD18BF" w:rsidP="00F74027">
      <w:pPr>
        <w:spacing w:after="0" w:line="240" w:lineRule="auto"/>
        <w:jc w:val="both"/>
        <w:rPr>
          <w:rFonts w:ascii="Times New Roman" w:hAnsi="Times New Roman" w:cs="Times New Roman"/>
        </w:rPr>
      </w:pPr>
    </w:p>
    <w:p w14:paraId="14CE9D8E" w14:textId="0493C5B5"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(4) Nõustamise saamiseks pöördumise esitanud isikule ja pöördumise esitajale, kelle </w:t>
      </w:r>
      <w:r w:rsidRPr="006D2C4B">
        <w:rPr>
          <w:rFonts w:ascii="Times New Roman" w:hAnsi="Times New Roman" w:cs="Times New Roman"/>
        </w:rPr>
        <w:t>avaldus</w:t>
      </w:r>
      <w:r w:rsidRPr="00A37693">
        <w:rPr>
          <w:rFonts w:ascii="Times New Roman" w:hAnsi="Times New Roman" w:cs="Times New Roman"/>
        </w:rPr>
        <w:t xml:space="preserve"> lahendatakse</w:t>
      </w:r>
      <w:ins w:id="27" w:author="Katariina Kärsten - JUSTDIGI" w:date="2025-12-18T16:59:00Z" w16du:dateUtc="2025-12-18T14:59:00Z">
        <w:r w:rsidR="00F55E79">
          <w:rPr>
            <w:rFonts w:ascii="Times New Roman" w:hAnsi="Times New Roman" w:cs="Times New Roman"/>
          </w:rPr>
          <w:t xml:space="preserve"> käesoleva seaduse</w:t>
        </w:r>
      </w:ins>
      <w:r w:rsidRPr="00A37693">
        <w:rPr>
          <w:rFonts w:ascii="Times New Roman" w:hAnsi="Times New Roman" w:cs="Times New Roman"/>
        </w:rPr>
        <w:t xml:space="preserve"> § 18 lõike 1 punkti 6 alusel nõustamise teel, tagatakse konfidentsiaalsus.</w:t>
      </w:r>
      <w:r w:rsidR="00FC307E" w:rsidRPr="00A37693">
        <w:rPr>
          <w:rFonts w:ascii="Times New Roman" w:hAnsi="Times New Roman" w:cs="Times New Roman"/>
        </w:rPr>
        <w:t xml:space="preserve"> </w:t>
      </w:r>
      <w:r w:rsidR="00A90279" w:rsidRPr="00A37693">
        <w:rPr>
          <w:rFonts w:ascii="Times New Roman" w:hAnsi="Times New Roman" w:cs="Times New Roman"/>
        </w:rPr>
        <w:t>Nõustamise teel lahendatud pöördumiste</w:t>
      </w:r>
      <w:r w:rsidR="00D90E15" w:rsidRPr="00A37693">
        <w:rPr>
          <w:rFonts w:ascii="Times New Roman" w:hAnsi="Times New Roman" w:cs="Times New Roman"/>
        </w:rPr>
        <w:t xml:space="preserve"> kohta </w:t>
      </w:r>
      <w:r w:rsidR="00C0520F" w:rsidRPr="00A37693">
        <w:rPr>
          <w:rFonts w:ascii="Times New Roman" w:hAnsi="Times New Roman" w:cs="Times New Roman"/>
        </w:rPr>
        <w:t xml:space="preserve">avalikkusele informatsiooni </w:t>
      </w:r>
      <w:r w:rsidR="00767FBB" w:rsidRPr="00A37693">
        <w:rPr>
          <w:rFonts w:ascii="Times New Roman" w:hAnsi="Times New Roman" w:cs="Times New Roman"/>
        </w:rPr>
        <w:t>and</w:t>
      </w:r>
      <w:r w:rsidR="00767FBB">
        <w:rPr>
          <w:rFonts w:ascii="Times New Roman" w:hAnsi="Times New Roman" w:cs="Times New Roman"/>
        </w:rPr>
        <w:t>es</w:t>
      </w:r>
      <w:r w:rsidR="00767FBB" w:rsidRPr="00A37693">
        <w:rPr>
          <w:rFonts w:ascii="Times New Roman" w:hAnsi="Times New Roman" w:cs="Times New Roman"/>
        </w:rPr>
        <w:t xml:space="preserve"> </w:t>
      </w:r>
      <w:r w:rsidR="00C0520F" w:rsidRPr="00A37693">
        <w:rPr>
          <w:rFonts w:ascii="Times New Roman" w:hAnsi="Times New Roman" w:cs="Times New Roman"/>
        </w:rPr>
        <w:t xml:space="preserve">tagab volinik, et nõustamise </w:t>
      </w:r>
      <w:r w:rsidR="00EC33DB" w:rsidRPr="00A37693">
        <w:rPr>
          <w:rFonts w:ascii="Times New Roman" w:hAnsi="Times New Roman" w:cs="Times New Roman"/>
        </w:rPr>
        <w:t xml:space="preserve">aluseks oleva olukorraga seotud </w:t>
      </w:r>
      <w:r w:rsidR="00DB56E1" w:rsidRPr="00A37693">
        <w:rPr>
          <w:rFonts w:ascii="Times New Roman" w:hAnsi="Times New Roman" w:cs="Times New Roman"/>
        </w:rPr>
        <w:t xml:space="preserve">õigustatud ega kohustatud </w:t>
      </w:r>
      <w:r w:rsidR="00EC33DB" w:rsidRPr="00A37693">
        <w:rPr>
          <w:rFonts w:ascii="Times New Roman" w:hAnsi="Times New Roman" w:cs="Times New Roman"/>
        </w:rPr>
        <w:t>isikud ei o</w:t>
      </w:r>
      <w:r w:rsidR="00C8417A" w:rsidRPr="00A37693">
        <w:rPr>
          <w:rFonts w:ascii="Times New Roman" w:hAnsi="Times New Roman" w:cs="Times New Roman"/>
        </w:rPr>
        <w:t xml:space="preserve">leks tuvastatavad. </w:t>
      </w:r>
    </w:p>
    <w:p w14:paraId="52E0A2A6" w14:textId="77777777" w:rsidR="00FD18BF" w:rsidRDefault="00FD18BF" w:rsidP="00F74027">
      <w:pPr>
        <w:spacing w:after="0" w:line="240" w:lineRule="auto"/>
        <w:jc w:val="both"/>
        <w:rPr>
          <w:rFonts w:ascii="Times New Roman" w:hAnsi="Times New Roman" w:cs="Times New Roman"/>
        </w:rPr>
      </w:pPr>
    </w:p>
    <w:p w14:paraId="557F00EA" w14:textId="5F3432A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(5) </w:t>
      </w:r>
      <w:r w:rsidRPr="006D2C4B">
        <w:rPr>
          <w:rFonts w:ascii="Times New Roman" w:hAnsi="Times New Roman" w:cs="Times New Roman"/>
        </w:rPr>
        <w:t>Nõustamise saamiseks</w:t>
      </w:r>
      <w:r w:rsidRPr="00A37693">
        <w:rPr>
          <w:rFonts w:ascii="Times New Roman" w:hAnsi="Times New Roman" w:cs="Times New Roman"/>
        </w:rPr>
        <w:t xml:space="preserve"> esitatud pöördumisele vastab volinik esimesel võimalusel, kuid mitte hiljem kui ühe kuu möödumisel pöördumisest. Arvamuse saamiseks esitatud </w:t>
      </w:r>
      <w:r w:rsidRPr="006D2C4B">
        <w:rPr>
          <w:rFonts w:ascii="Times New Roman" w:hAnsi="Times New Roman" w:cs="Times New Roman"/>
        </w:rPr>
        <w:t>avaldusele</w:t>
      </w:r>
      <w:r w:rsidRPr="00A37693">
        <w:rPr>
          <w:rFonts w:ascii="Times New Roman" w:hAnsi="Times New Roman" w:cs="Times New Roman"/>
        </w:rPr>
        <w:t xml:space="preserve"> </w:t>
      </w:r>
      <w:del w:id="28" w:author="Katariina Kärsten - JUSTDIGI" w:date="2025-12-18T17:00:00Z" w16du:dateUtc="2025-12-18T15:00:00Z">
        <w:r w:rsidRPr="00A37693" w:rsidDel="00D44490">
          <w:rPr>
            <w:rFonts w:ascii="Times New Roman" w:hAnsi="Times New Roman" w:cs="Times New Roman"/>
          </w:rPr>
          <w:delText xml:space="preserve">vastatakse </w:delText>
        </w:r>
      </w:del>
      <w:ins w:id="29" w:author="Katariina Kärsten - JUSTDIGI" w:date="2025-12-18T17:00:00Z" w16du:dateUtc="2025-12-18T15:00:00Z">
        <w:r w:rsidR="00D44490">
          <w:rPr>
            <w:rFonts w:ascii="Times New Roman" w:hAnsi="Times New Roman" w:cs="Times New Roman"/>
          </w:rPr>
          <w:t>vastab volinik</w:t>
        </w:r>
      </w:ins>
      <w:r w:rsidRPr="00A37693">
        <w:rPr>
          <w:rFonts w:ascii="Times New Roman" w:hAnsi="Times New Roman" w:cs="Times New Roman"/>
        </w:rPr>
        <w:t xml:space="preserve">käesoleva seaduse § 17 lõikes 5 </w:t>
      </w:r>
      <w:r w:rsidR="00671FF1">
        <w:rPr>
          <w:rFonts w:ascii="Times New Roman" w:hAnsi="Times New Roman" w:cs="Times New Roman"/>
        </w:rPr>
        <w:t>ettenähtud</w:t>
      </w:r>
      <w:r w:rsidR="00671FF1" w:rsidRPr="00A37693">
        <w:rPr>
          <w:rFonts w:ascii="Times New Roman" w:hAnsi="Times New Roman" w:cs="Times New Roman"/>
        </w:rPr>
        <w:t xml:space="preserve"> </w:t>
      </w:r>
      <w:r w:rsidRPr="00A37693">
        <w:rPr>
          <w:rFonts w:ascii="Times New Roman" w:hAnsi="Times New Roman" w:cs="Times New Roman"/>
        </w:rPr>
        <w:t>korras.“;</w:t>
      </w:r>
    </w:p>
    <w:p w14:paraId="02F9C6DC" w14:textId="77777777" w:rsidR="00FD18BF" w:rsidRPr="00A37693" w:rsidRDefault="00FD18BF" w:rsidP="004F622E">
      <w:pPr>
        <w:spacing w:after="0" w:line="240" w:lineRule="auto"/>
        <w:jc w:val="both"/>
        <w:rPr>
          <w:rFonts w:ascii="Times New Roman" w:hAnsi="Times New Roman" w:cs="Times New Roman"/>
        </w:rPr>
      </w:pPr>
    </w:p>
    <w:p w14:paraId="0452F0EC" w14:textId="526521EE"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2</w:t>
      </w:r>
      <w:r w:rsidRPr="00A37693">
        <w:rPr>
          <w:rFonts w:ascii="Times New Roman" w:hAnsi="Times New Roman" w:cs="Times New Roman"/>
          <w:b/>
        </w:rPr>
        <w:t xml:space="preserve">) </w:t>
      </w:r>
      <w:r w:rsidRPr="00A37693">
        <w:rPr>
          <w:rFonts w:ascii="Times New Roman" w:hAnsi="Times New Roman" w:cs="Times New Roman"/>
        </w:rPr>
        <w:t>paragrahvi 17 lõiked 1 ja 2 muudetakse ja sõnastatakse järgmiselt:</w:t>
      </w:r>
    </w:p>
    <w:p w14:paraId="3BBE2B5F" w14:textId="77777777" w:rsidR="00FD18BF" w:rsidRPr="00A37693" w:rsidRDefault="00FD18BF" w:rsidP="004F622E">
      <w:pPr>
        <w:spacing w:after="0" w:line="240" w:lineRule="auto"/>
        <w:jc w:val="both"/>
        <w:rPr>
          <w:rFonts w:ascii="Times New Roman" w:hAnsi="Times New Roman" w:cs="Times New Roman"/>
        </w:rPr>
      </w:pPr>
    </w:p>
    <w:p w14:paraId="7CF12E06" w14:textId="3A35A230"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„(1) Volinik annab arvamuse avalduse esitanud isikule (edaspidi </w:t>
      </w:r>
      <w:r w:rsidRPr="00A37693">
        <w:rPr>
          <w:rFonts w:ascii="Times New Roman" w:hAnsi="Times New Roman" w:cs="Times New Roman"/>
          <w:i/>
        </w:rPr>
        <w:t>arvamuse taotleja</w:t>
      </w:r>
      <w:r w:rsidRPr="00A37693">
        <w:rPr>
          <w:rFonts w:ascii="Times New Roman" w:hAnsi="Times New Roman" w:cs="Times New Roman"/>
        </w:rPr>
        <w:t>) ja vajaduse korral isikule, kellel on õigustatud huvi jälgida võrdse kohtlemise nõuete täitmist.</w:t>
      </w:r>
    </w:p>
    <w:p w14:paraId="315E480E" w14:textId="77777777" w:rsidR="00FD18BF" w:rsidRDefault="00FD18BF" w:rsidP="00F74027">
      <w:pPr>
        <w:spacing w:after="0" w:line="240" w:lineRule="auto"/>
        <w:jc w:val="both"/>
        <w:rPr>
          <w:rFonts w:ascii="Times New Roman" w:hAnsi="Times New Roman" w:cs="Times New Roman"/>
        </w:rPr>
      </w:pPr>
    </w:p>
    <w:p w14:paraId="4B7FA765" w14:textId="369BE92C"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(2) </w:t>
      </w:r>
      <w:r w:rsidR="003D1AD4">
        <w:rPr>
          <w:rFonts w:ascii="Times New Roman" w:hAnsi="Times New Roman" w:cs="Times New Roman"/>
        </w:rPr>
        <w:t>A</w:t>
      </w:r>
      <w:r w:rsidRPr="00A37693">
        <w:rPr>
          <w:rFonts w:ascii="Times New Roman" w:hAnsi="Times New Roman" w:cs="Times New Roman"/>
        </w:rPr>
        <w:t xml:space="preserve">rvamuse eesmärk on anda väljaselgitatud asjaoludel põhinev ja põhjendatud eksperdihinnang selle kohta, kas konkreetses õigussuhtes on rikutud võrdse kohtlemise põhimõtet või muid käesolevas seaduses või soolise võrdõiguslikkuse seaduses sätestatud </w:t>
      </w:r>
      <w:r w:rsidR="00B62351" w:rsidRPr="00A37693">
        <w:rPr>
          <w:rFonts w:ascii="Times New Roman" w:hAnsi="Times New Roman" w:cs="Times New Roman"/>
        </w:rPr>
        <w:t>õigus</w:t>
      </w:r>
      <w:r w:rsidR="00B62351">
        <w:rPr>
          <w:rFonts w:ascii="Times New Roman" w:hAnsi="Times New Roman" w:cs="Times New Roman"/>
        </w:rPr>
        <w:t>i</w:t>
      </w:r>
      <w:r w:rsidR="00B62351" w:rsidRPr="00A37693">
        <w:rPr>
          <w:rFonts w:ascii="Times New Roman" w:hAnsi="Times New Roman" w:cs="Times New Roman"/>
        </w:rPr>
        <w:t xml:space="preserve"> </w:t>
      </w:r>
      <w:r w:rsidRPr="00A37693">
        <w:rPr>
          <w:rFonts w:ascii="Times New Roman" w:hAnsi="Times New Roman" w:cs="Times New Roman"/>
        </w:rPr>
        <w:t>või kohustusi.“;</w:t>
      </w:r>
    </w:p>
    <w:p w14:paraId="2D859B10" w14:textId="77777777" w:rsidR="00FD18BF" w:rsidRPr="00A37693" w:rsidRDefault="00FD18BF" w:rsidP="004F622E">
      <w:pPr>
        <w:spacing w:after="0" w:line="240" w:lineRule="auto"/>
        <w:jc w:val="both"/>
        <w:rPr>
          <w:rFonts w:ascii="Times New Roman" w:hAnsi="Times New Roman" w:cs="Times New Roman"/>
        </w:rPr>
      </w:pPr>
    </w:p>
    <w:p w14:paraId="7B45BA69" w14:textId="6AFA1099"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3</w:t>
      </w:r>
      <w:r w:rsidRPr="00A37693">
        <w:rPr>
          <w:rFonts w:ascii="Times New Roman" w:hAnsi="Times New Roman" w:cs="Times New Roman"/>
          <w:b/>
        </w:rPr>
        <w:t xml:space="preserve">) </w:t>
      </w:r>
      <w:r w:rsidRPr="00A37693">
        <w:rPr>
          <w:rFonts w:ascii="Times New Roman" w:hAnsi="Times New Roman" w:cs="Times New Roman"/>
        </w:rPr>
        <w:t xml:space="preserve">paragrahvi 17 lõiget 3 täiendatakse pärast </w:t>
      </w:r>
      <w:r w:rsidR="004B68E0" w:rsidRPr="00A37693">
        <w:rPr>
          <w:rFonts w:ascii="Times New Roman" w:hAnsi="Times New Roman" w:cs="Times New Roman"/>
        </w:rPr>
        <w:t>sõn</w:t>
      </w:r>
      <w:r w:rsidR="00F5748C" w:rsidRPr="00A37693">
        <w:rPr>
          <w:rFonts w:ascii="Times New Roman" w:hAnsi="Times New Roman" w:cs="Times New Roman"/>
        </w:rPr>
        <w:t>a</w:t>
      </w:r>
      <w:r w:rsidRPr="00956290">
        <w:rPr>
          <w:rFonts w:ascii="Times New Roman" w:hAnsi="Times New Roman" w:cs="Times New Roman"/>
        </w:rPr>
        <w:t xml:space="preserve"> „diskrimineerimisele“ </w:t>
      </w:r>
      <w:r w:rsidR="004B68E0" w:rsidRPr="00A37693">
        <w:rPr>
          <w:rFonts w:ascii="Times New Roman" w:hAnsi="Times New Roman" w:cs="Times New Roman"/>
        </w:rPr>
        <w:t>sõnadega</w:t>
      </w:r>
      <w:r w:rsidRPr="00956290">
        <w:rPr>
          <w:rFonts w:ascii="Times New Roman" w:hAnsi="Times New Roman" w:cs="Times New Roman"/>
        </w:rPr>
        <w:t xml:space="preserve"> „või</w:t>
      </w:r>
      <w:r w:rsidRPr="00A37693">
        <w:rPr>
          <w:rFonts w:ascii="Times New Roman" w:hAnsi="Times New Roman" w:cs="Times New Roman"/>
        </w:rPr>
        <w:t xml:space="preserve"> edendamiskohustuse rikkumisele“;</w:t>
      </w:r>
    </w:p>
    <w:p w14:paraId="06B06B84" w14:textId="77777777" w:rsidR="00FD18BF" w:rsidRPr="00A37693" w:rsidRDefault="00FD18BF" w:rsidP="004F622E">
      <w:pPr>
        <w:spacing w:after="0" w:line="240" w:lineRule="auto"/>
        <w:jc w:val="both"/>
        <w:rPr>
          <w:rFonts w:ascii="Times New Roman" w:hAnsi="Times New Roman" w:cs="Times New Roman"/>
        </w:rPr>
      </w:pPr>
    </w:p>
    <w:p w14:paraId="3D0D3D7D" w14:textId="1905EF4E"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4</w:t>
      </w:r>
      <w:r w:rsidRPr="00956290">
        <w:rPr>
          <w:rFonts w:ascii="Times New Roman" w:hAnsi="Times New Roman" w:cs="Times New Roman"/>
          <w:b/>
        </w:rPr>
        <w:t xml:space="preserve">) </w:t>
      </w:r>
      <w:r w:rsidRPr="00956290">
        <w:rPr>
          <w:rFonts w:ascii="Times New Roman" w:hAnsi="Times New Roman" w:cs="Times New Roman"/>
        </w:rPr>
        <w:t>paragrahvi 17 täiendatakse lõikega 3</w:t>
      </w:r>
      <w:r w:rsidRPr="00956290">
        <w:rPr>
          <w:rFonts w:ascii="Times New Roman" w:hAnsi="Times New Roman" w:cs="Times New Roman"/>
          <w:vertAlign w:val="superscript"/>
        </w:rPr>
        <w:t>1</w:t>
      </w:r>
      <w:r w:rsidRPr="00956290">
        <w:rPr>
          <w:rFonts w:ascii="Times New Roman" w:hAnsi="Times New Roman" w:cs="Times New Roman"/>
        </w:rPr>
        <w:t xml:space="preserve"> järgmises sõnastuses:</w:t>
      </w:r>
    </w:p>
    <w:p w14:paraId="6D99543E" w14:textId="77777777" w:rsidR="00FD18BF" w:rsidRPr="00956290" w:rsidRDefault="00FD18BF" w:rsidP="004F622E">
      <w:pPr>
        <w:spacing w:after="0" w:line="240" w:lineRule="auto"/>
        <w:jc w:val="both"/>
        <w:rPr>
          <w:rFonts w:ascii="Times New Roman" w:hAnsi="Times New Roman" w:cs="Times New Roman"/>
        </w:rPr>
      </w:pPr>
    </w:p>
    <w:p w14:paraId="3FFCBB41" w14:textId="7C45E678"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„(3</w:t>
      </w:r>
      <w:r w:rsidRPr="00956290">
        <w:rPr>
          <w:rFonts w:ascii="Times New Roman" w:hAnsi="Times New Roman" w:cs="Times New Roman"/>
          <w:vertAlign w:val="superscript"/>
        </w:rPr>
        <w:t>1</w:t>
      </w:r>
      <w:r w:rsidRPr="00956290">
        <w:rPr>
          <w:rFonts w:ascii="Times New Roman" w:hAnsi="Times New Roman" w:cs="Times New Roman"/>
        </w:rPr>
        <w:t xml:space="preserve">) Arvamuse </w:t>
      </w:r>
      <w:r w:rsidRPr="00885AA7">
        <w:rPr>
          <w:rFonts w:ascii="Times New Roman" w:hAnsi="Times New Roman" w:cs="Times New Roman"/>
        </w:rPr>
        <w:t xml:space="preserve">andmise </w:t>
      </w:r>
      <w:r w:rsidR="00806C89" w:rsidRPr="00885AA7">
        <w:rPr>
          <w:rFonts w:ascii="Times New Roman" w:hAnsi="Times New Roman" w:cs="Times New Roman"/>
        </w:rPr>
        <w:t>menetluse käigus</w:t>
      </w:r>
      <w:r w:rsidR="00806C89" w:rsidRPr="00956290">
        <w:rPr>
          <w:rFonts w:ascii="Times New Roman" w:hAnsi="Times New Roman" w:cs="Times New Roman"/>
        </w:rPr>
        <w:t xml:space="preserve"> </w:t>
      </w:r>
      <w:r w:rsidRPr="00956290">
        <w:rPr>
          <w:rFonts w:ascii="Times New Roman" w:hAnsi="Times New Roman" w:cs="Times New Roman"/>
        </w:rPr>
        <w:t xml:space="preserve">võib volinik anda avalduse aluseks olevas olukorras võrdse kohtlemise põhimõtte </w:t>
      </w:r>
      <w:r w:rsidR="00917721">
        <w:rPr>
          <w:rFonts w:ascii="Times New Roman" w:hAnsi="Times New Roman" w:cs="Times New Roman"/>
        </w:rPr>
        <w:t>rakenda</w:t>
      </w:r>
      <w:r w:rsidR="00917721" w:rsidRPr="00956290">
        <w:rPr>
          <w:rFonts w:ascii="Times New Roman" w:hAnsi="Times New Roman" w:cs="Times New Roman"/>
        </w:rPr>
        <w:t xml:space="preserve">mise </w:t>
      </w:r>
      <w:r w:rsidRPr="00956290">
        <w:rPr>
          <w:rFonts w:ascii="Times New Roman" w:hAnsi="Times New Roman" w:cs="Times New Roman"/>
        </w:rPr>
        <w:t xml:space="preserve">või edendamiskohustuse täitmise eest vastutavale isikule </w:t>
      </w:r>
      <w:r w:rsidR="00AF6F5E" w:rsidRPr="00956290">
        <w:rPr>
          <w:rFonts w:ascii="Times New Roman" w:hAnsi="Times New Roman" w:cs="Times New Roman"/>
        </w:rPr>
        <w:t xml:space="preserve">informatsiooni </w:t>
      </w:r>
      <w:r w:rsidRPr="00956290">
        <w:rPr>
          <w:rFonts w:ascii="Times New Roman" w:hAnsi="Times New Roman" w:cs="Times New Roman"/>
        </w:rPr>
        <w:t>arvamuse taotleja kirjaliku nõusolekuta üksnes avalduse sisu kohta ja viisil, mis ei võimalda tuvastada arvamuse taotleja isikut</w:t>
      </w:r>
      <w:r w:rsidRPr="00A37693">
        <w:rPr>
          <w:rFonts w:ascii="Times New Roman" w:hAnsi="Times New Roman" w:cs="Times New Roman"/>
        </w:rPr>
        <w:t>.“;</w:t>
      </w:r>
    </w:p>
    <w:p w14:paraId="44EA8F02" w14:textId="77777777" w:rsidR="00FD18BF" w:rsidRPr="00A37693" w:rsidRDefault="00FD18BF" w:rsidP="004F622E">
      <w:pPr>
        <w:spacing w:after="0" w:line="240" w:lineRule="auto"/>
        <w:jc w:val="both"/>
        <w:rPr>
          <w:rFonts w:ascii="Times New Roman" w:hAnsi="Times New Roman" w:cs="Times New Roman"/>
        </w:rPr>
      </w:pPr>
    </w:p>
    <w:p w14:paraId="5DA87418" w14:textId="13BA42A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5</w:t>
      </w:r>
      <w:r w:rsidRPr="00A37693">
        <w:rPr>
          <w:rFonts w:ascii="Times New Roman" w:hAnsi="Times New Roman" w:cs="Times New Roman"/>
          <w:b/>
        </w:rPr>
        <w:t xml:space="preserve">) </w:t>
      </w:r>
      <w:r w:rsidRPr="00A37693">
        <w:rPr>
          <w:rFonts w:ascii="Times New Roman" w:hAnsi="Times New Roman" w:cs="Times New Roman"/>
        </w:rPr>
        <w:t>p</w:t>
      </w:r>
      <w:r w:rsidRPr="001F5429">
        <w:rPr>
          <w:rFonts w:ascii="Times New Roman" w:hAnsi="Times New Roman" w:cs="Times New Roman"/>
        </w:rPr>
        <w:t>a</w:t>
      </w:r>
      <w:r w:rsidRPr="00A37693">
        <w:rPr>
          <w:rFonts w:ascii="Times New Roman" w:hAnsi="Times New Roman" w:cs="Times New Roman"/>
        </w:rPr>
        <w:t>ragrahvi 17 lõiked 4–6 muudetakse ja sõnastatakse järgmiselt:</w:t>
      </w:r>
    </w:p>
    <w:p w14:paraId="678180FB" w14:textId="77777777" w:rsidR="00FD18BF" w:rsidRPr="00A37693" w:rsidRDefault="00FD18BF" w:rsidP="004F622E">
      <w:pPr>
        <w:spacing w:after="0" w:line="240" w:lineRule="auto"/>
        <w:jc w:val="both"/>
        <w:rPr>
          <w:rFonts w:ascii="Times New Roman" w:hAnsi="Times New Roman" w:cs="Times New Roman"/>
        </w:rPr>
      </w:pPr>
    </w:p>
    <w:p w14:paraId="227AA180" w14:textId="2A7776DA"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„(4) Arvamuse andmiseks on volinikul õigus saada teavet kõikidelt isikutelt, kellel võib olla diskrimineerimisjuhtumi asjaolude või edendamiskohustuse võimaliku rikkumise </w:t>
      </w:r>
      <w:r w:rsidR="00E756AE" w:rsidRPr="00A37693">
        <w:rPr>
          <w:rFonts w:ascii="Times New Roman" w:hAnsi="Times New Roman" w:cs="Times New Roman"/>
        </w:rPr>
        <w:t>k</w:t>
      </w:r>
      <w:r w:rsidR="00E756AE">
        <w:rPr>
          <w:rFonts w:ascii="Times New Roman" w:hAnsi="Times New Roman" w:cs="Times New Roman"/>
        </w:rPr>
        <w:t>ohta</w:t>
      </w:r>
      <w:r w:rsidR="00E756AE" w:rsidRPr="00A37693">
        <w:rPr>
          <w:rFonts w:ascii="Times New Roman" w:hAnsi="Times New Roman" w:cs="Times New Roman"/>
        </w:rPr>
        <w:t xml:space="preserve"> </w:t>
      </w:r>
      <w:r w:rsidRPr="00A37693">
        <w:rPr>
          <w:rFonts w:ascii="Times New Roman" w:hAnsi="Times New Roman" w:cs="Times New Roman"/>
        </w:rPr>
        <w:t xml:space="preserve">vajalikku informatsiooni. Volinikul on õigus nõuda kirjalikke seletusi võimaliku diskrimineerimise asjaolude kohta ja dokumentide või nende koopiate esitamist tema </w:t>
      </w:r>
      <w:r w:rsidRPr="00EB2C8C">
        <w:rPr>
          <w:rFonts w:ascii="Times New Roman" w:hAnsi="Times New Roman" w:cs="Times New Roman"/>
        </w:rPr>
        <w:t>määratud</w:t>
      </w:r>
      <w:r w:rsidRPr="00A37693">
        <w:rPr>
          <w:rFonts w:ascii="Times New Roman" w:hAnsi="Times New Roman" w:cs="Times New Roman"/>
        </w:rPr>
        <w:t xml:space="preserve"> mõistliku tähtaja jooksul, samuti teha asjaolude väljaselgitamiseks kohapealseid vaatlusi, kuulata ära asja kohta teavet omavaid isikuid, </w:t>
      </w:r>
      <w:r w:rsidR="00614554">
        <w:rPr>
          <w:rFonts w:ascii="Times New Roman" w:hAnsi="Times New Roman" w:cs="Times New Roman"/>
        </w:rPr>
        <w:t>teha</w:t>
      </w:r>
      <w:r w:rsidR="00614554" w:rsidRPr="00A37693">
        <w:rPr>
          <w:rFonts w:ascii="Times New Roman" w:hAnsi="Times New Roman" w:cs="Times New Roman"/>
        </w:rPr>
        <w:t xml:space="preserve"> </w:t>
      </w:r>
      <w:r w:rsidRPr="00A37693">
        <w:rPr>
          <w:rFonts w:ascii="Times New Roman" w:hAnsi="Times New Roman" w:cs="Times New Roman"/>
        </w:rPr>
        <w:t>järelepärimisi riiklikes registrites ning teha teabe saamiseks koostööd järelevalve- ja muude asutustega. Tea</w:t>
      </w:r>
      <w:r w:rsidR="005C6BAD">
        <w:rPr>
          <w:rFonts w:ascii="Times New Roman" w:hAnsi="Times New Roman" w:cs="Times New Roman"/>
        </w:rPr>
        <w:t xml:space="preserve">vet on </w:t>
      </w:r>
      <w:r w:rsidRPr="00A37693">
        <w:rPr>
          <w:rFonts w:ascii="Times New Roman" w:hAnsi="Times New Roman" w:cs="Times New Roman"/>
        </w:rPr>
        <w:t xml:space="preserve">õigus </w:t>
      </w:r>
      <w:r w:rsidR="007F158D">
        <w:rPr>
          <w:rFonts w:ascii="Times New Roman" w:hAnsi="Times New Roman" w:cs="Times New Roman"/>
        </w:rPr>
        <w:t>saada</w:t>
      </w:r>
      <w:r w:rsidRPr="00A37693">
        <w:rPr>
          <w:rFonts w:ascii="Times New Roman" w:hAnsi="Times New Roman" w:cs="Times New Roman"/>
        </w:rPr>
        <w:t xml:space="preserve"> ka töötajale arvutatud, makstud või maksmisele kuuluva tasu, tasustamise tingimuste </w:t>
      </w:r>
      <w:r w:rsidR="00614554">
        <w:rPr>
          <w:rFonts w:ascii="Times New Roman" w:hAnsi="Times New Roman" w:cs="Times New Roman"/>
        </w:rPr>
        <w:t>ja</w:t>
      </w:r>
      <w:r w:rsidR="00614554" w:rsidRPr="00A37693">
        <w:rPr>
          <w:rFonts w:ascii="Times New Roman" w:hAnsi="Times New Roman" w:cs="Times New Roman"/>
        </w:rPr>
        <w:t xml:space="preserve"> </w:t>
      </w:r>
      <w:r w:rsidRPr="00A37693">
        <w:rPr>
          <w:rFonts w:ascii="Times New Roman" w:hAnsi="Times New Roman" w:cs="Times New Roman"/>
        </w:rPr>
        <w:t>muude hüvede kohta.</w:t>
      </w:r>
    </w:p>
    <w:p w14:paraId="78BDCC53" w14:textId="77777777" w:rsidR="00FD18BF" w:rsidRDefault="00FD18BF" w:rsidP="00F74027">
      <w:pPr>
        <w:spacing w:after="0" w:line="240" w:lineRule="auto"/>
        <w:jc w:val="both"/>
        <w:rPr>
          <w:rFonts w:ascii="Times New Roman" w:hAnsi="Times New Roman" w:cs="Times New Roman"/>
        </w:rPr>
      </w:pPr>
    </w:p>
    <w:p w14:paraId="55926ABD" w14:textId="119F3B16"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(5) Arvamus antakse kahe kuu jooksul alates ajast, kui saab selgeks, et avalduse aluseks olevat küsimust ei ole käesoleva seaduse § 18 l</w:t>
      </w:r>
      <w:r w:rsidR="0004053F" w:rsidRPr="00A37693">
        <w:rPr>
          <w:rFonts w:ascii="Times New Roman" w:hAnsi="Times New Roman" w:cs="Times New Roman"/>
        </w:rPr>
        <w:t>õike</w:t>
      </w:r>
      <w:r w:rsidRPr="00A37693">
        <w:rPr>
          <w:rFonts w:ascii="Times New Roman" w:hAnsi="Times New Roman" w:cs="Times New Roman"/>
        </w:rPr>
        <w:t xml:space="preserve"> 1 punkti 6 alusel asjakohasem lahendada nõustamise teel. Kui arvamust ei ole </w:t>
      </w:r>
      <w:r w:rsidR="00D9324A">
        <w:rPr>
          <w:rFonts w:ascii="Times New Roman" w:hAnsi="Times New Roman" w:cs="Times New Roman"/>
        </w:rPr>
        <w:t>ee</w:t>
      </w:r>
      <w:r w:rsidR="00AC0A3A">
        <w:rPr>
          <w:rFonts w:ascii="Times New Roman" w:hAnsi="Times New Roman" w:cs="Times New Roman"/>
        </w:rPr>
        <w:t>lnimetatud</w:t>
      </w:r>
      <w:r w:rsidRPr="00A37693">
        <w:rPr>
          <w:rFonts w:ascii="Times New Roman" w:hAnsi="Times New Roman" w:cs="Times New Roman"/>
        </w:rPr>
        <w:t xml:space="preserve"> tähtaja jooksul võimalik anda, võib volinik tähtaega kuni kahe kuu võrra pikendada, teavitades sellest </w:t>
      </w:r>
      <w:r w:rsidR="00B533E5">
        <w:rPr>
          <w:rFonts w:ascii="Times New Roman" w:hAnsi="Times New Roman" w:cs="Times New Roman"/>
        </w:rPr>
        <w:t>koos</w:t>
      </w:r>
      <w:r w:rsidR="00DC6A21">
        <w:rPr>
          <w:rFonts w:ascii="Times New Roman" w:hAnsi="Times New Roman" w:cs="Times New Roman"/>
        </w:rPr>
        <w:t xml:space="preserve"> põ</w:t>
      </w:r>
      <w:r w:rsidR="00874795">
        <w:rPr>
          <w:rFonts w:ascii="Times New Roman" w:hAnsi="Times New Roman" w:cs="Times New Roman"/>
        </w:rPr>
        <w:t>hjend</w:t>
      </w:r>
      <w:r w:rsidR="00B533E5">
        <w:rPr>
          <w:rFonts w:ascii="Times New Roman" w:hAnsi="Times New Roman" w:cs="Times New Roman"/>
        </w:rPr>
        <w:t>usega</w:t>
      </w:r>
      <w:r w:rsidR="00874795">
        <w:rPr>
          <w:rFonts w:ascii="Times New Roman" w:hAnsi="Times New Roman" w:cs="Times New Roman"/>
        </w:rPr>
        <w:t xml:space="preserve"> </w:t>
      </w:r>
      <w:r w:rsidRPr="00A37693">
        <w:rPr>
          <w:rFonts w:ascii="Times New Roman" w:hAnsi="Times New Roman" w:cs="Times New Roman"/>
        </w:rPr>
        <w:t xml:space="preserve">arvamuse taotlejat enne tähtaja </w:t>
      </w:r>
      <w:r w:rsidR="00EB2C8C">
        <w:rPr>
          <w:rFonts w:ascii="Times New Roman" w:hAnsi="Times New Roman" w:cs="Times New Roman"/>
        </w:rPr>
        <w:t>lõppe</w:t>
      </w:r>
      <w:r w:rsidR="00D93BFA" w:rsidRPr="00EB2C8C">
        <w:rPr>
          <w:rFonts w:ascii="Times New Roman" w:hAnsi="Times New Roman" w:cs="Times New Roman"/>
        </w:rPr>
        <w:t>mist</w:t>
      </w:r>
      <w:r w:rsidRPr="00A37693">
        <w:rPr>
          <w:rFonts w:ascii="Times New Roman" w:hAnsi="Times New Roman" w:cs="Times New Roman"/>
        </w:rPr>
        <w:t>.</w:t>
      </w:r>
    </w:p>
    <w:p w14:paraId="357A146E" w14:textId="77777777" w:rsidR="00FD18BF" w:rsidRDefault="00FD18BF" w:rsidP="00F74027">
      <w:pPr>
        <w:spacing w:after="0" w:line="240" w:lineRule="auto"/>
        <w:jc w:val="both"/>
        <w:rPr>
          <w:rFonts w:ascii="Times New Roman" w:hAnsi="Times New Roman" w:cs="Times New Roman"/>
        </w:rPr>
      </w:pPr>
    </w:p>
    <w:p w14:paraId="6D15BA30" w14:textId="56628E53"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(6) Omal algatusel antud arvamuse puhul või arvamuse taotleja kirjalikul nõusolekul edastab volinik arvamuse isikule, kes vastutab võrdse kohtlemise põhimõtte </w:t>
      </w:r>
      <w:r w:rsidR="00917721">
        <w:rPr>
          <w:rFonts w:ascii="Times New Roman" w:hAnsi="Times New Roman" w:cs="Times New Roman"/>
        </w:rPr>
        <w:t>rakenda</w:t>
      </w:r>
      <w:r w:rsidR="00917721" w:rsidRPr="00A37693">
        <w:rPr>
          <w:rFonts w:ascii="Times New Roman" w:hAnsi="Times New Roman" w:cs="Times New Roman"/>
        </w:rPr>
        <w:t xml:space="preserve">mise </w:t>
      </w:r>
      <w:r w:rsidRPr="00A37693">
        <w:rPr>
          <w:rFonts w:ascii="Times New Roman" w:hAnsi="Times New Roman" w:cs="Times New Roman"/>
        </w:rPr>
        <w:t xml:space="preserve">või edendamiskohustuse täitmise eest </w:t>
      </w:r>
      <w:r w:rsidRPr="0045020A">
        <w:rPr>
          <w:rFonts w:ascii="Times New Roman" w:hAnsi="Times New Roman" w:cs="Times New Roman"/>
        </w:rPr>
        <w:t>arvamuse</w:t>
      </w:r>
      <w:r w:rsidRPr="00A37693">
        <w:rPr>
          <w:rFonts w:ascii="Times New Roman" w:hAnsi="Times New Roman" w:cs="Times New Roman"/>
        </w:rPr>
        <w:t xml:space="preserve"> </w:t>
      </w:r>
      <w:r w:rsidRPr="0045020A">
        <w:rPr>
          <w:rFonts w:ascii="Times New Roman" w:hAnsi="Times New Roman" w:cs="Times New Roman"/>
        </w:rPr>
        <w:t>aluseks</w:t>
      </w:r>
      <w:r w:rsidRPr="00A37693">
        <w:rPr>
          <w:rFonts w:ascii="Times New Roman" w:hAnsi="Times New Roman" w:cs="Times New Roman"/>
        </w:rPr>
        <w:t xml:space="preserve"> </w:t>
      </w:r>
      <w:r w:rsidRPr="0045020A">
        <w:rPr>
          <w:rFonts w:ascii="Times New Roman" w:hAnsi="Times New Roman" w:cs="Times New Roman"/>
        </w:rPr>
        <w:t>olevas</w:t>
      </w:r>
      <w:r w:rsidRPr="00A37693">
        <w:rPr>
          <w:rFonts w:ascii="Times New Roman" w:hAnsi="Times New Roman" w:cs="Times New Roman"/>
        </w:rPr>
        <w:t xml:space="preserve"> </w:t>
      </w:r>
      <w:r w:rsidRPr="0045020A">
        <w:rPr>
          <w:rFonts w:ascii="Times New Roman" w:hAnsi="Times New Roman" w:cs="Times New Roman"/>
        </w:rPr>
        <w:t>olukorras</w:t>
      </w:r>
      <w:r w:rsidRPr="00A37693">
        <w:rPr>
          <w:rFonts w:ascii="Times New Roman" w:hAnsi="Times New Roman" w:cs="Times New Roman"/>
        </w:rPr>
        <w:t>.“;</w:t>
      </w:r>
    </w:p>
    <w:p w14:paraId="1493F284" w14:textId="77777777" w:rsidR="00FD18BF" w:rsidRPr="00A37693" w:rsidRDefault="00FD18BF" w:rsidP="004F622E">
      <w:pPr>
        <w:spacing w:after="0" w:line="240" w:lineRule="auto"/>
        <w:jc w:val="both"/>
        <w:rPr>
          <w:rFonts w:ascii="Times New Roman" w:hAnsi="Times New Roman" w:cs="Times New Roman"/>
        </w:rPr>
      </w:pPr>
    </w:p>
    <w:p w14:paraId="7594A1FE" w14:textId="522680E9"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6</w:t>
      </w:r>
      <w:r w:rsidRPr="00A37693">
        <w:rPr>
          <w:rFonts w:ascii="Times New Roman" w:hAnsi="Times New Roman" w:cs="Times New Roman"/>
          <w:b/>
        </w:rPr>
        <w:t xml:space="preserve">) </w:t>
      </w:r>
      <w:r w:rsidRPr="00A37693">
        <w:rPr>
          <w:rFonts w:ascii="Times New Roman" w:hAnsi="Times New Roman" w:cs="Times New Roman"/>
        </w:rPr>
        <w:t>paragrahvi 17 täiendatakse lõigetega 7 ja 8 järgmises sõnastuses:</w:t>
      </w:r>
    </w:p>
    <w:p w14:paraId="11FDE0FB" w14:textId="77777777" w:rsidR="00FD18BF" w:rsidRDefault="00FD18BF" w:rsidP="00F74027">
      <w:pPr>
        <w:spacing w:after="0" w:line="240" w:lineRule="auto"/>
        <w:jc w:val="both"/>
        <w:rPr>
          <w:rFonts w:ascii="Times New Roman" w:hAnsi="Times New Roman" w:cs="Times New Roman"/>
        </w:rPr>
      </w:pPr>
    </w:p>
    <w:p w14:paraId="62179677" w14:textId="3D7A0F59"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„(7) Kui see on asjakohane, esitab volinik </w:t>
      </w:r>
      <w:r w:rsidR="0009114B" w:rsidRPr="00A37693">
        <w:rPr>
          <w:rFonts w:ascii="Times New Roman" w:hAnsi="Times New Roman" w:cs="Times New Roman"/>
        </w:rPr>
        <w:t xml:space="preserve">koos </w:t>
      </w:r>
      <w:r w:rsidRPr="00A37693">
        <w:rPr>
          <w:rFonts w:ascii="Times New Roman" w:hAnsi="Times New Roman" w:cs="Times New Roman"/>
        </w:rPr>
        <w:t xml:space="preserve">arvamusega ettepanekud rikkumise heastamiseks ja edasiste rikkumiste ennetamiseks. Isik, kes vastutab võrdse kohtlemise põhimõtte </w:t>
      </w:r>
      <w:r w:rsidR="00917721">
        <w:rPr>
          <w:rFonts w:ascii="Times New Roman" w:hAnsi="Times New Roman" w:cs="Times New Roman"/>
        </w:rPr>
        <w:t>rakenda</w:t>
      </w:r>
      <w:r w:rsidR="00917721" w:rsidRPr="00A37693">
        <w:rPr>
          <w:rFonts w:ascii="Times New Roman" w:hAnsi="Times New Roman" w:cs="Times New Roman"/>
        </w:rPr>
        <w:t xml:space="preserve">mise </w:t>
      </w:r>
      <w:r w:rsidRPr="00A37693">
        <w:rPr>
          <w:rFonts w:ascii="Times New Roman" w:hAnsi="Times New Roman" w:cs="Times New Roman"/>
        </w:rPr>
        <w:t xml:space="preserve">või edendamiskohustuse täitmise eest arvamuse aluseks olevas olukorras, </w:t>
      </w:r>
      <w:r w:rsidR="00D14B03">
        <w:rPr>
          <w:rFonts w:ascii="Times New Roman" w:hAnsi="Times New Roman" w:cs="Times New Roman"/>
        </w:rPr>
        <w:t>peab</w:t>
      </w:r>
      <w:r w:rsidRPr="00A37693">
        <w:rPr>
          <w:rFonts w:ascii="Times New Roman" w:hAnsi="Times New Roman" w:cs="Times New Roman"/>
        </w:rPr>
        <w:t xml:space="preserve"> kolme kuu jooksul alates ettepanekute saamisest </w:t>
      </w:r>
      <w:r w:rsidR="00D14B03">
        <w:rPr>
          <w:rFonts w:ascii="Times New Roman" w:hAnsi="Times New Roman" w:cs="Times New Roman"/>
        </w:rPr>
        <w:t xml:space="preserve">andma volinikule </w:t>
      </w:r>
      <w:r w:rsidRPr="00A37693">
        <w:rPr>
          <w:rFonts w:ascii="Times New Roman" w:hAnsi="Times New Roman" w:cs="Times New Roman"/>
        </w:rPr>
        <w:t>teavet nende täitmise kohta.</w:t>
      </w:r>
    </w:p>
    <w:p w14:paraId="30668D7A" w14:textId="77777777" w:rsidR="00FD18BF" w:rsidRDefault="00FD18BF" w:rsidP="00F74027">
      <w:pPr>
        <w:spacing w:after="0" w:line="240" w:lineRule="auto"/>
        <w:jc w:val="both"/>
        <w:rPr>
          <w:rFonts w:ascii="Times New Roman" w:hAnsi="Times New Roman" w:cs="Times New Roman"/>
        </w:rPr>
      </w:pPr>
    </w:p>
    <w:p w14:paraId="3DF4438C" w14:textId="5543999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(8) Volinik taandab ennast arvamuse andmise </w:t>
      </w:r>
      <w:r w:rsidR="00D212D3" w:rsidRPr="00A37693">
        <w:rPr>
          <w:rFonts w:ascii="Times New Roman" w:hAnsi="Times New Roman" w:cs="Times New Roman"/>
        </w:rPr>
        <w:t>menetl</w:t>
      </w:r>
      <w:r w:rsidR="00D212D3">
        <w:rPr>
          <w:rFonts w:ascii="Times New Roman" w:hAnsi="Times New Roman" w:cs="Times New Roman"/>
        </w:rPr>
        <w:t>u</w:t>
      </w:r>
      <w:r w:rsidR="00D212D3" w:rsidRPr="00A37693">
        <w:rPr>
          <w:rFonts w:ascii="Times New Roman" w:hAnsi="Times New Roman" w:cs="Times New Roman"/>
        </w:rPr>
        <w:t>sest</w:t>
      </w:r>
      <w:r w:rsidRPr="00A37693">
        <w:rPr>
          <w:rFonts w:ascii="Times New Roman" w:hAnsi="Times New Roman" w:cs="Times New Roman"/>
        </w:rPr>
        <w:t>, kui ta põhjendatult ei saa jääda arvamuse andmisel erapooletuks.“;</w:t>
      </w:r>
    </w:p>
    <w:p w14:paraId="72FD409F" w14:textId="77777777" w:rsidR="00FD18BF" w:rsidRPr="00A37693" w:rsidRDefault="00FD18BF" w:rsidP="004F622E">
      <w:pPr>
        <w:spacing w:after="0" w:line="240" w:lineRule="auto"/>
        <w:jc w:val="both"/>
        <w:rPr>
          <w:rFonts w:ascii="Times New Roman" w:hAnsi="Times New Roman" w:cs="Times New Roman"/>
        </w:rPr>
      </w:pPr>
    </w:p>
    <w:p w14:paraId="5ED03669" w14:textId="1D682B58"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7</w:t>
      </w:r>
      <w:r w:rsidRPr="00A37693">
        <w:rPr>
          <w:rFonts w:ascii="Times New Roman" w:hAnsi="Times New Roman" w:cs="Times New Roman"/>
          <w:b/>
        </w:rPr>
        <w:t xml:space="preserve">) </w:t>
      </w:r>
      <w:r w:rsidRPr="00A37693">
        <w:rPr>
          <w:rFonts w:ascii="Times New Roman" w:hAnsi="Times New Roman" w:cs="Times New Roman"/>
        </w:rPr>
        <w:t xml:space="preserve">paragrahvi 18 pealkirja täiendatakse pärast </w:t>
      </w:r>
      <w:r w:rsidR="004B68E0" w:rsidRPr="00A37693">
        <w:rPr>
          <w:rFonts w:ascii="Times New Roman" w:hAnsi="Times New Roman" w:cs="Times New Roman"/>
        </w:rPr>
        <w:t>sõn</w:t>
      </w:r>
      <w:r w:rsidR="009B7A43" w:rsidRPr="00A37693">
        <w:rPr>
          <w:rFonts w:ascii="Times New Roman" w:hAnsi="Times New Roman" w:cs="Times New Roman"/>
        </w:rPr>
        <w:t>a</w:t>
      </w:r>
      <w:r w:rsidRPr="00956290">
        <w:rPr>
          <w:rFonts w:ascii="Times New Roman" w:hAnsi="Times New Roman" w:cs="Times New Roman"/>
        </w:rPr>
        <w:t xml:space="preserve"> „keeldumine“ </w:t>
      </w:r>
      <w:r w:rsidR="004B68E0" w:rsidRPr="00A37693">
        <w:rPr>
          <w:rFonts w:ascii="Times New Roman" w:hAnsi="Times New Roman" w:cs="Times New Roman"/>
        </w:rPr>
        <w:t>sõnadega</w:t>
      </w:r>
      <w:r w:rsidRPr="00A37693">
        <w:rPr>
          <w:rFonts w:ascii="Times New Roman" w:hAnsi="Times New Roman" w:cs="Times New Roman"/>
        </w:rPr>
        <w:t xml:space="preserve"> „või loobumine“;</w:t>
      </w:r>
    </w:p>
    <w:p w14:paraId="562408F9" w14:textId="77777777" w:rsidR="00FD18BF" w:rsidRPr="00A37693" w:rsidRDefault="00FD18BF" w:rsidP="004F622E">
      <w:pPr>
        <w:spacing w:after="0" w:line="240" w:lineRule="auto"/>
        <w:jc w:val="both"/>
        <w:rPr>
          <w:rFonts w:ascii="Times New Roman" w:hAnsi="Times New Roman" w:cs="Times New Roman"/>
        </w:rPr>
      </w:pPr>
    </w:p>
    <w:p w14:paraId="74C45134" w14:textId="7222CDB1"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8</w:t>
      </w:r>
      <w:r w:rsidRPr="00956290">
        <w:rPr>
          <w:rFonts w:ascii="Times New Roman" w:hAnsi="Times New Roman" w:cs="Times New Roman"/>
          <w:b/>
        </w:rPr>
        <w:t xml:space="preserve">) </w:t>
      </w:r>
      <w:r w:rsidRPr="00956290">
        <w:rPr>
          <w:rFonts w:ascii="Times New Roman" w:hAnsi="Times New Roman" w:cs="Times New Roman"/>
        </w:rPr>
        <w:t xml:space="preserve">paragrahvi 18 </w:t>
      </w:r>
      <w:commentRangeStart w:id="30"/>
      <w:del w:id="31" w:author="Katariina Kärsten - JUSTDIGI" w:date="2025-12-18T15:40:00Z" w16du:dateUtc="2025-12-18T13:40:00Z">
        <w:r w:rsidR="0030292B" w:rsidRPr="00A37693" w:rsidDel="00D8369D">
          <w:rPr>
            <w:rFonts w:ascii="Times New Roman" w:hAnsi="Times New Roman" w:cs="Times New Roman"/>
          </w:rPr>
          <w:delText>teksti</w:delText>
        </w:r>
        <w:r w:rsidRPr="00956290" w:rsidDel="00D8369D">
          <w:rPr>
            <w:rFonts w:ascii="Times New Roman" w:hAnsi="Times New Roman" w:cs="Times New Roman"/>
          </w:rPr>
          <w:delText xml:space="preserve"> </w:delText>
        </w:r>
      </w:del>
      <w:commentRangeEnd w:id="30"/>
      <w:r w:rsidR="000B00B1">
        <w:rPr>
          <w:rStyle w:val="Kommentaariviide"/>
        </w:rPr>
        <w:commentReference w:id="30"/>
      </w:r>
      <w:r w:rsidR="00E66F6C" w:rsidRPr="00A37693">
        <w:rPr>
          <w:rFonts w:ascii="Times New Roman" w:hAnsi="Times New Roman" w:cs="Times New Roman"/>
        </w:rPr>
        <w:t xml:space="preserve">sissejuhatav </w:t>
      </w:r>
      <w:r w:rsidR="00DB5C74" w:rsidRPr="00A37693">
        <w:rPr>
          <w:rFonts w:ascii="Times New Roman" w:hAnsi="Times New Roman" w:cs="Times New Roman"/>
        </w:rPr>
        <w:t xml:space="preserve">lauseosa </w:t>
      </w:r>
      <w:r w:rsidR="00336867" w:rsidRPr="00A37693">
        <w:rPr>
          <w:rFonts w:ascii="Times New Roman" w:hAnsi="Times New Roman" w:cs="Times New Roman"/>
        </w:rPr>
        <w:t>muudetakse ja sõnastatakse järgmiselt</w:t>
      </w:r>
      <w:r w:rsidR="004D0493" w:rsidRPr="00A37693">
        <w:rPr>
          <w:rFonts w:ascii="Times New Roman" w:hAnsi="Times New Roman" w:cs="Times New Roman"/>
        </w:rPr>
        <w:t xml:space="preserve">: </w:t>
      </w:r>
    </w:p>
    <w:p w14:paraId="23F500DB" w14:textId="77777777" w:rsidR="00FD18BF" w:rsidRDefault="00FD18BF" w:rsidP="00F74027">
      <w:pPr>
        <w:spacing w:after="0" w:line="240" w:lineRule="auto"/>
        <w:jc w:val="both"/>
        <w:rPr>
          <w:rFonts w:ascii="Times New Roman" w:hAnsi="Times New Roman" w:cs="Times New Roman"/>
        </w:rPr>
      </w:pPr>
    </w:p>
    <w:p w14:paraId="0604A682" w14:textId="3DC0C417" w:rsidR="004D0493" w:rsidRDefault="004D0493"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„Volinik keeldub või loobub arvamuse andmisest, tagastab isiku esitatud </w:t>
      </w:r>
      <w:r w:rsidRPr="004F508E">
        <w:rPr>
          <w:rFonts w:ascii="Times New Roman" w:hAnsi="Times New Roman" w:cs="Times New Roman"/>
        </w:rPr>
        <w:t>kirjaliku</w:t>
      </w:r>
      <w:r w:rsidRPr="00A37693">
        <w:rPr>
          <w:rFonts w:ascii="Times New Roman" w:hAnsi="Times New Roman" w:cs="Times New Roman"/>
        </w:rPr>
        <w:t xml:space="preserve"> avalduse või keeldub suulise avalduse vormistamisest, kui:</w:t>
      </w:r>
      <w:r w:rsidR="00E66F6C" w:rsidRPr="00A37693">
        <w:rPr>
          <w:rFonts w:ascii="Times New Roman" w:hAnsi="Times New Roman" w:cs="Times New Roman"/>
        </w:rPr>
        <w:t>“</w:t>
      </w:r>
      <w:r w:rsidR="00FD18BF">
        <w:rPr>
          <w:rFonts w:ascii="Times New Roman" w:hAnsi="Times New Roman" w:cs="Times New Roman"/>
        </w:rPr>
        <w:t>;</w:t>
      </w:r>
    </w:p>
    <w:p w14:paraId="0EDDE4A7" w14:textId="77777777" w:rsidR="00FD18BF" w:rsidRPr="00A37693" w:rsidRDefault="00FD18BF" w:rsidP="004F622E">
      <w:pPr>
        <w:spacing w:after="0" w:line="240" w:lineRule="auto"/>
        <w:jc w:val="both"/>
        <w:rPr>
          <w:rFonts w:ascii="Times New Roman" w:hAnsi="Times New Roman" w:cs="Times New Roman"/>
        </w:rPr>
      </w:pPr>
    </w:p>
    <w:p w14:paraId="2A6C29C9" w14:textId="32CBEBD5"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2</w:t>
      </w:r>
      <w:r w:rsidR="0041533D" w:rsidRPr="00A37693">
        <w:rPr>
          <w:rFonts w:ascii="Times New Roman" w:hAnsi="Times New Roman" w:cs="Times New Roman"/>
          <w:b/>
        </w:rPr>
        <w:t>9</w:t>
      </w:r>
      <w:r w:rsidRPr="00956290">
        <w:rPr>
          <w:rFonts w:ascii="Times New Roman" w:hAnsi="Times New Roman" w:cs="Times New Roman"/>
          <w:b/>
        </w:rPr>
        <w:t xml:space="preserve">) </w:t>
      </w:r>
      <w:r w:rsidRPr="00956290">
        <w:rPr>
          <w:rFonts w:ascii="Times New Roman" w:hAnsi="Times New Roman" w:cs="Times New Roman"/>
        </w:rPr>
        <w:t xml:space="preserve">paragrahvi 18 punkti 1 täiendatakse </w:t>
      </w:r>
      <w:r w:rsidR="004B68E0" w:rsidRPr="00A37693">
        <w:rPr>
          <w:rFonts w:ascii="Times New Roman" w:hAnsi="Times New Roman" w:cs="Times New Roman"/>
        </w:rPr>
        <w:t>pärast sõna „</w:t>
      </w:r>
      <w:r w:rsidR="007E2D1F" w:rsidRPr="00A37693">
        <w:rPr>
          <w:rFonts w:ascii="Times New Roman" w:hAnsi="Times New Roman" w:cs="Times New Roman"/>
        </w:rPr>
        <w:t>tõttu</w:t>
      </w:r>
      <w:r w:rsidR="004B68E0" w:rsidRPr="00A37693">
        <w:rPr>
          <w:rFonts w:ascii="Times New Roman" w:hAnsi="Times New Roman" w:cs="Times New Roman"/>
        </w:rPr>
        <w:t xml:space="preserve">“ </w:t>
      </w:r>
      <w:r w:rsidRPr="00A37693">
        <w:rPr>
          <w:rFonts w:ascii="Times New Roman" w:hAnsi="Times New Roman" w:cs="Times New Roman"/>
        </w:rPr>
        <w:t>tekstiosaga „</w:t>
      </w:r>
      <w:r w:rsidR="00D10D66">
        <w:rPr>
          <w:rFonts w:ascii="Times New Roman" w:hAnsi="Times New Roman" w:cs="Times New Roman"/>
        </w:rPr>
        <w:t xml:space="preserve">või </w:t>
      </w:r>
      <w:r w:rsidRPr="00A37693">
        <w:rPr>
          <w:rFonts w:ascii="Times New Roman" w:hAnsi="Times New Roman" w:cs="Times New Roman"/>
        </w:rPr>
        <w:t>avaldus ei puuduta käesoleva seaduse või soolise võrdõiguslikkuse seaduse reguleerimis- ega kohaldamisala“;</w:t>
      </w:r>
    </w:p>
    <w:p w14:paraId="045603F0" w14:textId="77777777" w:rsidR="00FD18BF" w:rsidRPr="00A37693" w:rsidRDefault="00FD18BF" w:rsidP="004F622E">
      <w:pPr>
        <w:spacing w:after="0" w:line="240" w:lineRule="auto"/>
        <w:jc w:val="both"/>
        <w:rPr>
          <w:rFonts w:ascii="Times New Roman" w:hAnsi="Times New Roman" w:cs="Times New Roman"/>
        </w:rPr>
      </w:pPr>
    </w:p>
    <w:p w14:paraId="128BBB18" w14:textId="4A53A7D0" w:rsidR="003571F6" w:rsidRDefault="0041533D" w:rsidP="00F74027">
      <w:pPr>
        <w:spacing w:after="0" w:line="240" w:lineRule="auto"/>
        <w:jc w:val="both"/>
        <w:rPr>
          <w:rFonts w:ascii="Times New Roman" w:hAnsi="Times New Roman" w:cs="Times New Roman"/>
        </w:rPr>
      </w:pPr>
      <w:r w:rsidRPr="00A37693">
        <w:rPr>
          <w:rFonts w:ascii="Times New Roman" w:hAnsi="Times New Roman" w:cs="Times New Roman"/>
          <w:b/>
        </w:rPr>
        <w:t>30</w:t>
      </w:r>
      <w:r w:rsidR="00F25420" w:rsidRPr="00A37693">
        <w:rPr>
          <w:rFonts w:ascii="Times New Roman" w:hAnsi="Times New Roman" w:cs="Times New Roman"/>
          <w:b/>
        </w:rPr>
        <w:t xml:space="preserve">) </w:t>
      </w:r>
      <w:r w:rsidR="00F25420" w:rsidRPr="00A37693">
        <w:rPr>
          <w:rFonts w:ascii="Times New Roman" w:hAnsi="Times New Roman" w:cs="Times New Roman"/>
        </w:rPr>
        <w:t xml:space="preserve">paragrahvi 18 punkti 2 täiendatakse pärast </w:t>
      </w:r>
      <w:r w:rsidR="004B68E0" w:rsidRPr="00A37693">
        <w:rPr>
          <w:rFonts w:ascii="Times New Roman" w:hAnsi="Times New Roman" w:cs="Times New Roman"/>
        </w:rPr>
        <w:t>sõn</w:t>
      </w:r>
      <w:r w:rsidR="00387CDE" w:rsidRPr="00A37693">
        <w:rPr>
          <w:rFonts w:ascii="Times New Roman" w:hAnsi="Times New Roman" w:cs="Times New Roman"/>
        </w:rPr>
        <w:t>a</w:t>
      </w:r>
      <w:r w:rsidR="00F25420" w:rsidRPr="00956290">
        <w:rPr>
          <w:rFonts w:ascii="Times New Roman" w:hAnsi="Times New Roman" w:cs="Times New Roman"/>
        </w:rPr>
        <w:t xml:space="preserve"> „arvamuse“ </w:t>
      </w:r>
      <w:r w:rsidR="004B68E0" w:rsidRPr="00A37693">
        <w:rPr>
          <w:rFonts w:ascii="Times New Roman" w:hAnsi="Times New Roman" w:cs="Times New Roman"/>
        </w:rPr>
        <w:t>sõnadega</w:t>
      </w:r>
      <w:r w:rsidR="00F25420" w:rsidRPr="00A37693">
        <w:rPr>
          <w:rFonts w:ascii="Times New Roman" w:hAnsi="Times New Roman" w:cs="Times New Roman"/>
        </w:rPr>
        <w:t xml:space="preserve"> „või siduva arvamuse“;</w:t>
      </w:r>
    </w:p>
    <w:p w14:paraId="36B13AF5" w14:textId="77777777" w:rsidR="00FD18BF" w:rsidRPr="00A37693" w:rsidRDefault="00FD18BF" w:rsidP="004F622E">
      <w:pPr>
        <w:spacing w:after="0" w:line="240" w:lineRule="auto"/>
        <w:jc w:val="both"/>
        <w:rPr>
          <w:rFonts w:ascii="Times New Roman" w:hAnsi="Times New Roman" w:cs="Times New Roman"/>
        </w:rPr>
      </w:pPr>
    </w:p>
    <w:p w14:paraId="15954E9B" w14:textId="062026BE" w:rsidR="003571F6" w:rsidRPr="00956290" w:rsidRDefault="0041533D" w:rsidP="004F622E">
      <w:pPr>
        <w:spacing w:after="0" w:line="240" w:lineRule="auto"/>
        <w:jc w:val="both"/>
        <w:rPr>
          <w:rFonts w:ascii="Times New Roman" w:hAnsi="Times New Roman" w:cs="Times New Roman"/>
        </w:rPr>
      </w:pPr>
      <w:r w:rsidRPr="00A37693">
        <w:rPr>
          <w:rFonts w:ascii="Times New Roman" w:hAnsi="Times New Roman" w:cs="Times New Roman"/>
          <w:b/>
        </w:rPr>
        <w:t>31</w:t>
      </w:r>
      <w:r w:rsidR="00F25420" w:rsidRPr="00956290">
        <w:rPr>
          <w:rFonts w:ascii="Times New Roman" w:hAnsi="Times New Roman" w:cs="Times New Roman"/>
          <w:b/>
        </w:rPr>
        <w:t xml:space="preserve">) </w:t>
      </w:r>
      <w:r w:rsidR="00F25420" w:rsidRPr="00956290">
        <w:rPr>
          <w:rFonts w:ascii="Times New Roman" w:hAnsi="Times New Roman" w:cs="Times New Roman"/>
        </w:rPr>
        <w:t xml:space="preserve">paragrahvi </w:t>
      </w:r>
      <w:r w:rsidR="00F25420" w:rsidRPr="00A37693">
        <w:rPr>
          <w:rFonts w:ascii="Times New Roman" w:hAnsi="Times New Roman" w:cs="Times New Roman"/>
        </w:rPr>
        <w:t xml:space="preserve">18 </w:t>
      </w:r>
      <w:r w:rsidR="00F25420" w:rsidRPr="00956290">
        <w:rPr>
          <w:rFonts w:ascii="Times New Roman" w:hAnsi="Times New Roman" w:cs="Times New Roman"/>
        </w:rPr>
        <w:t>punkt 3 muudetakse ja sõnastatakse järgmiselt:</w:t>
      </w:r>
    </w:p>
    <w:p w14:paraId="0AE40FE6" w14:textId="77777777" w:rsidR="00FD18BF" w:rsidRDefault="00FD18BF" w:rsidP="00F74027">
      <w:pPr>
        <w:spacing w:after="0" w:line="240" w:lineRule="auto"/>
        <w:jc w:val="both"/>
        <w:rPr>
          <w:rFonts w:ascii="Times New Roman" w:hAnsi="Times New Roman" w:cs="Times New Roman"/>
        </w:rPr>
      </w:pPr>
    </w:p>
    <w:p w14:paraId="1BF53D58" w14:textId="4428AC19"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 xml:space="preserve">„3) samal alusel ja sama eseme kohta on algatatud vaidemenetlus, tehtud vaideotsus, algatatud kohtumenetlus, jõustunud kohtuotsus, algatatud menetlus töövaidluskomisjonis, jõustunud töövaidluskomisjoni otsus, algatatud lepitusmenetlus töövaidluskomisjonis või sõlmitud töövaidluskomisjonis lepituskokkulepe, esitatud avaldus õiguskantslerile, </w:t>
      </w:r>
      <w:r w:rsidRPr="008C06E1">
        <w:rPr>
          <w:rFonts w:ascii="Times New Roman" w:hAnsi="Times New Roman" w:cs="Times New Roman"/>
        </w:rPr>
        <w:t>pooleli</w:t>
      </w:r>
      <w:r w:rsidRPr="00956290">
        <w:rPr>
          <w:rFonts w:ascii="Times New Roman" w:hAnsi="Times New Roman" w:cs="Times New Roman"/>
        </w:rPr>
        <w:t xml:space="preserve"> õiguskantsleri </w:t>
      </w:r>
      <w:r w:rsidR="00940219">
        <w:rPr>
          <w:rFonts w:ascii="Times New Roman" w:hAnsi="Times New Roman" w:cs="Times New Roman"/>
        </w:rPr>
        <w:t xml:space="preserve">läbiviidav </w:t>
      </w:r>
      <w:r w:rsidRPr="00956290">
        <w:rPr>
          <w:rFonts w:ascii="Times New Roman" w:hAnsi="Times New Roman" w:cs="Times New Roman"/>
        </w:rPr>
        <w:t xml:space="preserve">diskrimineerimisvaidluse </w:t>
      </w:r>
      <w:r w:rsidR="00940219" w:rsidRPr="00956290">
        <w:rPr>
          <w:rFonts w:ascii="Times New Roman" w:hAnsi="Times New Roman" w:cs="Times New Roman"/>
        </w:rPr>
        <w:t xml:space="preserve">lepitusmenetlus </w:t>
      </w:r>
      <w:r w:rsidRPr="00956290">
        <w:rPr>
          <w:rFonts w:ascii="Times New Roman" w:hAnsi="Times New Roman" w:cs="Times New Roman"/>
        </w:rPr>
        <w:t xml:space="preserve">või </w:t>
      </w:r>
      <w:r w:rsidR="00903360">
        <w:rPr>
          <w:rFonts w:ascii="Times New Roman" w:hAnsi="Times New Roman" w:cs="Times New Roman"/>
        </w:rPr>
        <w:t xml:space="preserve">sõlmitud </w:t>
      </w:r>
      <w:r w:rsidRPr="00956290">
        <w:rPr>
          <w:rFonts w:ascii="Times New Roman" w:hAnsi="Times New Roman" w:cs="Times New Roman"/>
        </w:rPr>
        <w:t xml:space="preserve">õiguskantsleri </w:t>
      </w:r>
      <w:r w:rsidR="00903360" w:rsidRPr="00956290">
        <w:rPr>
          <w:rFonts w:ascii="Times New Roman" w:hAnsi="Times New Roman" w:cs="Times New Roman"/>
        </w:rPr>
        <w:t xml:space="preserve">kinnitatud </w:t>
      </w:r>
      <w:r w:rsidRPr="00956290">
        <w:rPr>
          <w:rFonts w:ascii="Times New Roman" w:hAnsi="Times New Roman" w:cs="Times New Roman"/>
        </w:rPr>
        <w:t>lepitusmenetluse kokkulepe;“;</w:t>
      </w:r>
    </w:p>
    <w:p w14:paraId="555867FB" w14:textId="77777777" w:rsidR="00FD18BF" w:rsidRPr="00956290" w:rsidRDefault="00FD18BF" w:rsidP="004F622E">
      <w:pPr>
        <w:spacing w:after="0" w:line="240" w:lineRule="auto"/>
        <w:jc w:val="both"/>
        <w:rPr>
          <w:rFonts w:ascii="Times New Roman" w:hAnsi="Times New Roman" w:cs="Times New Roman"/>
        </w:rPr>
      </w:pPr>
    </w:p>
    <w:p w14:paraId="2A3F12D1" w14:textId="75D07455"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3</w:t>
      </w:r>
      <w:r w:rsidR="0041533D" w:rsidRPr="00A37693">
        <w:rPr>
          <w:rFonts w:ascii="Times New Roman" w:hAnsi="Times New Roman" w:cs="Times New Roman"/>
          <w:b/>
        </w:rPr>
        <w:t>2</w:t>
      </w:r>
      <w:r w:rsidRPr="00956290">
        <w:rPr>
          <w:rFonts w:ascii="Times New Roman" w:hAnsi="Times New Roman" w:cs="Times New Roman"/>
          <w:b/>
        </w:rPr>
        <w:t xml:space="preserve">) </w:t>
      </w:r>
      <w:r w:rsidRPr="00956290">
        <w:rPr>
          <w:rFonts w:ascii="Times New Roman" w:hAnsi="Times New Roman" w:cs="Times New Roman"/>
        </w:rPr>
        <w:t>paragrahvi 18 täiendatakse punktidega 4–8 järgmises sõnastuses:</w:t>
      </w:r>
    </w:p>
    <w:p w14:paraId="047B1BD8" w14:textId="77777777" w:rsidR="00FD18BF" w:rsidRDefault="00FD18BF" w:rsidP="00F74027">
      <w:pPr>
        <w:spacing w:after="0" w:line="240" w:lineRule="auto"/>
        <w:jc w:val="both"/>
        <w:rPr>
          <w:rFonts w:ascii="Times New Roman" w:hAnsi="Times New Roman" w:cs="Times New Roman"/>
        </w:rPr>
      </w:pPr>
    </w:p>
    <w:p w14:paraId="50C19818" w14:textId="54CBE05D"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 xml:space="preserve">„4) avalduses esitatud informatsioon on arvamuse andmiseks ebapiisav ja arvamuse taotleja on jätnud asjakohase lisainformatsiooni voliniku </w:t>
      </w:r>
      <w:r w:rsidR="004E5479">
        <w:rPr>
          <w:rFonts w:ascii="Times New Roman" w:hAnsi="Times New Roman" w:cs="Times New Roman"/>
        </w:rPr>
        <w:t>määratud</w:t>
      </w:r>
      <w:r w:rsidR="004E5479" w:rsidRPr="00956290">
        <w:rPr>
          <w:rFonts w:ascii="Times New Roman" w:hAnsi="Times New Roman" w:cs="Times New Roman"/>
        </w:rPr>
        <w:t xml:space="preserve"> </w:t>
      </w:r>
      <w:r w:rsidRPr="00956290">
        <w:rPr>
          <w:rFonts w:ascii="Times New Roman" w:hAnsi="Times New Roman" w:cs="Times New Roman"/>
        </w:rPr>
        <w:t>mõistliku tähtaja</w:t>
      </w:r>
      <w:r w:rsidR="00ED7588">
        <w:rPr>
          <w:rFonts w:ascii="Times New Roman" w:hAnsi="Times New Roman" w:cs="Times New Roman"/>
        </w:rPr>
        <w:t xml:space="preserve"> jooksul</w:t>
      </w:r>
      <w:r w:rsidRPr="00956290">
        <w:rPr>
          <w:rFonts w:ascii="Times New Roman" w:hAnsi="Times New Roman" w:cs="Times New Roman"/>
        </w:rPr>
        <w:t xml:space="preserve"> esitamata;</w:t>
      </w:r>
    </w:p>
    <w:p w14:paraId="2DF4A517" w14:textId="2C6B3504"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 xml:space="preserve">5) arvamuse taotleja on avalduses teadlikult esitanud </w:t>
      </w:r>
      <w:r w:rsidR="005521B7" w:rsidRPr="00956290">
        <w:rPr>
          <w:rFonts w:ascii="Times New Roman" w:hAnsi="Times New Roman" w:cs="Times New Roman"/>
        </w:rPr>
        <w:t>valeinfo</w:t>
      </w:r>
      <w:r w:rsidR="005521B7">
        <w:rPr>
          <w:rFonts w:ascii="Times New Roman" w:hAnsi="Times New Roman" w:cs="Times New Roman"/>
        </w:rPr>
        <w:t xml:space="preserve">rmatsiooni </w:t>
      </w:r>
      <w:r w:rsidRPr="00956290">
        <w:rPr>
          <w:rFonts w:ascii="Times New Roman" w:hAnsi="Times New Roman" w:cs="Times New Roman"/>
        </w:rPr>
        <w:t>või tegutseb pahauskselt;</w:t>
      </w:r>
    </w:p>
    <w:p w14:paraId="1D6E2B10" w14:textId="27DD9D24"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 xml:space="preserve">6) avalduse aluseks olev küsimus on asjakohane lahendada nõustamise teel ning sellega ei kahjustata arvamuse taotleja võimalusi oma käesolevas seaduses või soolise võrdõiguslikkuse seaduses sätestatud </w:t>
      </w:r>
      <w:r w:rsidR="00C80E55" w:rsidRPr="00956290">
        <w:rPr>
          <w:rFonts w:ascii="Times New Roman" w:hAnsi="Times New Roman" w:cs="Times New Roman"/>
        </w:rPr>
        <w:t>õigus</w:t>
      </w:r>
      <w:r w:rsidR="00C80E55">
        <w:rPr>
          <w:rFonts w:ascii="Times New Roman" w:hAnsi="Times New Roman" w:cs="Times New Roman"/>
        </w:rPr>
        <w:t>i</w:t>
      </w:r>
      <w:r w:rsidR="00C80E55" w:rsidRPr="00956290">
        <w:rPr>
          <w:rFonts w:ascii="Times New Roman" w:hAnsi="Times New Roman" w:cs="Times New Roman"/>
        </w:rPr>
        <w:t xml:space="preserve"> </w:t>
      </w:r>
      <w:r w:rsidRPr="00956290">
        <w:rPr>
          <w:rFonts w:ascii="Times New Roman" w:hAnsi="Times New Roman" w:cs="Times New Roman"/>
        </w:rPr>
        <w:t>kaitsta;</w:t>
      </w:r>
    </w:p>
    <w:p w14:paraId="2676D822" w14:textId="7BE23AE0" w:rsidR="003571F6" w:rsidRPr="00956290"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 xml:space="preserve">7) arvamuse taotlejal on võimalus kasutada </w:t>
      </w:r>
      <w:r w:rsidR="00C65BFB" w:rsidRPr="00956290">
        <w:rPr>
          <w:rFonts w:ascii="Times New Roman" w:hAnsi="Times New Roman" w:cs="Times New Roman"/>
        </w:rPr>
        <w:t xml:space="preserve">oma õiguste kaitseks </w:t>
      </w:r>
      <w:r w:rsidRPr="00956290">
        <w:rPr>
          <w:rFonts w:ascii="Times New Roman" w:hAnsi="Times New Roman" w:cs="Times New Roman"/>
        </w:rPr>
        <w:t>muid, tõhusamaid ja kiiremaid õiguskaitsevahendeid;</w:t>
      </w:r>
    </w:p>
    <w:p w14:paraId="384E6998" w14:textId="30F9AA8C"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 xml:space="preserve">8) arvamust küsitakse asjas, mille puhul võrdse kohtlemise põhimõtte </w:t>
      </w:r>
      <w:r w:rsidR="00917721">
        <w:rPr>
          <w:rFonts w:ascii="Times New Roman" w:hAnsi="Times New Roman" w:cs="Times New Roman"/>
        </w:rPr>
        <w:t>rakenda</w:t>
      </w:r>
      <w:r w:rsidR="00917721" w:rsidRPr="00956290">
        <w:rPr>
          <w:rFonts w:ascii="Times New Roman" w:hAnsi="Times New Roman" w:cs="Times New Roman"/>
        </w:rPr>
        <w:t xml:space="preserve">mise </w:t>
      </w:r>
      <w:r w:rsidRPr="00956290">
        <w:rPr>
          <w:rFonts w:ascii="Times New Roman" w:hAnsi="Times New Roman" w:cs="Times New Roman"/>
        </w:rPr>
        <w:t>või edendamiskohustuse täitmise eest vastutav isik on volinik.“;</w:t>
      </w:r>
    </w:p>
    <w:p w14:paraId="214690DE" w14:textId="77777777" w:rsidR="00FD18BF" w:rsidRPr="00956290" w:rsidRDefault="00FD18BF" w:rsidP="004F622E">
      <w:pPr>
        <w:spacing w:after="0" w:line="240" w:lineRule="auto"/>
        <w:jc w:val="both"/>
        <w:rPr>
          <w:rFonts w:ascii="Times New Roman" w:hAnsi="Times New Roman" w:cs="Times New Roman"/>
        </w:rPr>
      </w:pPr>
    </w:p>
    <w:p w14:paraId="3335AC82" w14:textId="604C6C69" w:rsidR="003571F6" w:rsidRPr="00A37693" w:rsidRDefault="00F25420" w:rsidP="004F622E">
      <w:pPr>
        <w:spacing w:after="0" w:line="240" w:lineRule="auto"/>
        <w:jc w:val="both"/>
        <w:rPr>
          <w:rFonts w:ascii="Times New Roman" w:hAnsi="Times New Roman" w:cs="Times New Roman"/>
        </w:rPr>
      </w:pPr>
      <w:r w:rsidRPr="00956290">
        <w:rPr>
          <w:rFonts w:ascii="Times New Roman" w:hAnsi="Times New Roman" w:cs="Times New Roman"/>
          <w:b/>
        </w:rPr>
        <w:t>3</w:t>
      </w:r>
      <w:r w:rsidR="0041533D" w:rsidRPr="00A37693">
        <w:rPr>
          <w:rFonts w:ascii="Times New Roman" w:hAnsi="Times New Roman" w:cs="Times New Roman"/>
          <w:b/>
        </w:rPr>
        <w:t>3</w:t>
      </w:r>
      <w:r w:rsidRPr="00956290">
        <w:rPr>
          <w:rFonts w:ascii="Times New Roman" w:hAnsi="Times New Roman" w:cs="Times New Roman"/>
          <w:b/>
        </w:rPr>
        <w:t xml:space="preserve">) </w:t>
      </w:r>
      <w:r w:rsidRPr="00956290">
        <w:rPr>
          <w:rFonts w:ascii="Times New Roman" w:hAnsi="Times New Roman" w:cs="Times New Roman"/>
        </w:rPr>
        <w:t xml:space="preserve">paragrahvi 18 tekst loetakse lõikeks 1 </w:t>
      </w:r>
      <w:r w:rsidRPr="00A37693">
        <w:rPr>
          <w:rFonts w:ascii="Times New Roman" w:hAnsi="Times New Roman" w:cs="Times New Roman"/>
        </w:rPr>
        <w:t xml:space="preserve">ja </w:t>
      </w:r>
      <w:r w:rsidR="004B68E0" w:rsidRPr="00A37693">
        <w:rPr>
          <w:rFonts w:ascii="Times New Roman" w:hAnsi="Times New Roman" w:cs="Times New Roman"/>
        </w:rPr>
        <w:t xml:space="preserve">paragrahvi </w:t>
      </w:r>
      <w:r w:rsidRPr="00A37693">
        <w:rPr>
          <w:rFonts w:ascii="Times New Roman" w:hAnsi="Times New Roman" w:cs="Times New Roman"/>
        </w:rPr>
        <w:t>täiendatakse lõigetega 2 ja 3 järgmises sõnastuses:</w:t>
      </w:r>
    </w:p>
    <w:p w14:paraId="229CABF5" w14:textId="77777777" w:rsidR="00FD18BF" w:rsidRDefault="00FD18BF" w:rsidP="00F74027">
      <w:pPr>
        <w:spacing w:after="0" w:line="240" w:lineRule="auto"/>
        <w:jc w:val="both"/>
        <w:rPr>
          <w:rFonts w:ascii="Times New Roman" w:hAnsi="Times New Roman" w:cs="Times New Roman"/>
        </w:rPr>
      </w:pPr>
    </w:p>
    <w:p w14:paraId="2D27CB39" w14:textId="575968FE"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„(2) Volinik teavitab arvamuse taotlejat käesoleva paragrahvi lõike 1 punktide 1</w:t>
      </w:r>
      <w:r w:rsidR="004B68E0" w:rsidRPr="00A37693">
        <w:rPr>
          <w:rFonts w:ascii="Times New Roman" w:hAnsi="Times New Roman" w:cs="Times New Roman"/>
        </w:rPr>
        <w:t>–</w:t>
      </w:r>
      <w:r w:rsidRPr="00A37693">
        <w:rPr>
          <w:rFonts w:ascii="Times New Roman" w:hAnsi="Times New Roman" w:cs="Times New Roman"/>
        </w:rPr>
        <w:t xml:space="preserve">6 alusel arvamuse andmisest loobumisest või keeldumisest kirjalikult </w:t>
      </w:r>
      <w:r w:rsidR="00B443B5">
        <w:rPr>
          <w:rFonts w:ascii="Times New Roman" w:hAnsi="Times New Roman" w:cs="Times New Roman"/>
        </w:rPr>
        <w:t xml:space="preserve">mõistliku aja </w:t>
      </w:r>
      <w:r w:rsidR="001A44AD">
        <w:rPr>
          <w:rFonts w:ascii="Times New Roman" w:hAnsi="Times New Roman" w:cs="Times New Roman"/>
        </w:rPr>
        <w:t>jooksul</w:t>
      </w:r>
      <w:r w:rsidRPr="00A37693">
        <w:rPr>
          <w:rFonts w:ascii="Times New Roman" w:hAnsi="Times New Roman" w:cs="Times New Roman"/>
        </w:rPr>
        <w:t>, kuid hiljemalt kahe kuu möödumisel avalduse saamisest, ning selgitab selle põhjuseid.</w:t>
      </w:r>
    </w:p>
    <w:p w14:paraId="6AAC14EF" w14:textId="1C1DC778"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(3) Käesoleva paragrahvi lõike 1 punktide 7 ja 8 </w:t>
      </w:r>
      <w:r w:rsidR="00F758F1">
        <w:rPr>
          <w:rFonts w:ascii="Times New Roman" w:hAnsi="Times New Roman" w:cs="Times New Roman"/>
        </w:rPr>
        <w:t>alusel</w:t>
      </w:r>
      <w:r w:rsidRPr="00A37693">
        <w:rPr>
          <w:rFonts w:ascii="Times New Roman" w:hAnsi="Times New Roman" w:cs="Times New Roman"/>
        </w:rPr>
        <w:t xml:space="preserve"> arvamuse andmisest loobumise</w:t>
      </w:r>
      <w:r w:rsidR="00223CD1">
        <w:rPr>
          <w:rFonts w:ascii="Times New Roman" w:hAnsi="Times New Roman" w:cs="Times New Roman"/>
        </w:rPr>
        <w:t>st</w:t>
      </w:r>
      <w:r w:rsidRPr="00A37693">
        <w:rPr>
          <w:rFonts w:ascii="Times New Roman" w:hAnsi="Times New Roman" w:cs="Times New Roman"/>
        </w:rPr>
        <w:t xml:space="preserve"> </w:t>
      </w:r>
      <w:r w:rsidRPr="00184387">
        <w:rPr>
          <w:rFonts w:ascii="Times New Roman" w:hAnsi="Times New Roman" w:cs="Times New Roman"/>
        </w:rPr>
        <w:t>teavitab</w:t>
      </w:r>
      <w:r w:rsidRPr="00A37693">
        <w:rPr>
          <w:rFonts w:ascii="Times New Roman" w:hAnsi="Times New Roman" w:cs="Times New Roman"/>
        </w:rPr>
        <w:t xml:space="preserve"> volinik arvamuse taotlejat hiljemalt kolmandal tööpäeval pärast avalduse saamist, ning nõustab ja vajaduse korral abistab isikut sobivama õiguskaitsevahendi kasutamisel.“;</w:t>
      </w:r>
    </w:p>
    <w:p w14:paraId="380745F7" w14:textId="77777777" w:rsidR="00FD18BF" w:rsidRPr="00A37693" w:rsidRDefault="00FD18BF" w:rsidP="004F622E">
      <w:pPr>
        <w:spacing w:after="0" w:line="240" w:lineRule="auto"/>
        <w:jc w:val="both"/>
        <w:rPr>
          <w:rFonts w:ascii="Times New Roman" w:hAnsi="Times New Roman" w:cs="Times New Roman"/>
        </w:rPr>
      </w:pPr>
    </w:p>
    <w:p w14:paraId="66ABFCBF" w14:textId="51C53BCF"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3</w:t>
      </w:r>
      <w:r w:rsidR="0041533D" w:rsidRPr="00A37693">
        <w:rPr>
          <w:rFonts w:ascii="Times New Roman" w:hAnsi="Times New Roman" w:cs="Times New Roman"/>
          <w:b/>
        </w:rPr>
        <w:t>4</w:t>
      </w:r>
      <w:r w:rsidRPr="00A37693">
        <w:rPr>
          <w:rFonts w:ascii="Times New Roman" w:hAnsi="Times New Roman" w:cs="Times New Roman"/>
          <w:b/>
        </w:rPr>
        <w:t xml:space="preserve">) </w:t>
      </w:r>
      <w:r w:rsidRPr="00A37693">
        <w:rPr>
          <w:rFonts w:ascii="Times New Roman" w:hAnsi="Times New Roman" w:cs="Times New Roman"/>
        </w:rPr>
        <w:t>paragrahvi 19 tekst muudetakse ja sõnastatakse järgmiselt:</w:t>
      </w:r>
    </w:p>
    <w:p w14:paraId="6866564A" w14:textId="77777777" w:rsidR="00FD18BF" w:rsidRPr="00A37693" w:rsidRDefault="00FD18BF" w:rsidP="004F622E">
      <w:pPr>
        <w:spacing w:after="0" w:line="240" w:lineRule="auto"/>
        <w:jc w:val="both"/>
        <w:rPr>
          <w:rFonts w:ascii="Times New Roman" w:hAnsi="Times New Roman" w:cs="Times New Roman"/>
        </w:rPr>
      </w:pPr>
    </w:p>
    <w:p w14:paraId="6F0C291D" w14:textId="68495543"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„Volinik võib arvamuse taotleja kirjaliku nõusolekuta </w:t>
      </w:r>
      <w:r w:rsidR="00564888" w:rsidRPr="00A37693">
        <w:rPr>
          <w:rFonts w:ascii="Times New Roman" w:hAnsi="Times New Roman" w:cs="Times New Roman"/>
        </w:rPr>
        <w:t xml:space="preserve">anda </w:t>
      </w:r>
      <w:r w:rsidRPr="00A37693">
        <w:rPr>
          <w:rFonts w:ascii="Times New Roman" w:hAnsi="Times New Roman" w:cs="Times New Roman"/>
        </w:rPr>
        <w:t xml:space="preserve">avalikkusele informatsiooni üksnes avalduse sisu ja voliniku arvamuse kohta ning </w:t>
      </w:r>
      <w:r w:rsidR="005D3E18">
        <w:rPr>
          <w:rFonts w:ascii="Times New Roman" w:hAnsi="Times New Roman" w:cs="Times New Roman"/>
        </w:rPr>
        <w:t>sellisel viisil</w:t>
      </w:r>
      <w:r w:rsidRPr="00A37693">
        <w:rPr>
          <w:rFonts w:ascii="Times New Roman" w:hAnsi="Times New Roman" w:cs="Times New Roman"/>
        </w:rPr>
        <w:t>, et arvamuse taotleja isik ei oleks tuvastatav.</w:t>
      </w:r>
      <w:r w:rsidR="00962C32" w:rsidRPr="00A37693">
        <w:rPr>
          <w:rFonts w:ascii="Times New Roman" w:hAnsi="Times New Roman" w:cs="Times New Roman"/>
        </w:rPr>
        <w:t xml:space="preserve"> Juhul kui voliniku arvamuse kohaselt ei ole </w:t>
      </w:r>
      <w:r w:rsidR="000B067B" w:rsidRPr="00A37693">
        <w:rPr>
          <w:rFonts w:ascii="Times New Roman" w:hAnsi="Times New Roman" w:cs="Times New Roman"/>
        </w:rPr>
        <w:t xml:space="preserve">avalduse </w:t>
      </w:r>
      <w:r w:rsidR="009B6C6F" w:rsidRPr="00A37693">
        <w:rPr>
          <w:rFonts w:ascii="Times New Roman" w:hAnsi="Times New Roman" w:cs="Times New Roman"/>
        </w:rPr>
        <w:t xml:space="preserve">aluseks olevas õigussuhtes käesolevas seaduses või soolise võrdõiguslikkuse seaduses sätestatud </w:t>
      </w:r>
      <w:r w:rsidR="005D3E18" w:rsidRPr="00A37693">
        <w:rPr>
          <w:rFonts w:ascii="Times New Roman" w:hAnsi="Times New Roman" w:cs="Times New Roman"/>
        </w:rPr>
        <w:t>õigus</w:t>
      </w:r>
      <w:r w:rsidR="005D3E18">
        <w:rPr>
          <w:rFonts w:ascii="Times New Roman" w:hAnsi="Times New Roman" w:cs="Times New Roman"/>
        </w:rPr>
        <w:t>i</w:t>
      </w:r>
      <w:r w:rsidR="005D3E18" w:rsidRPr="00A37693">
        <w:rPr>
          <w:rFonts w:ascii="Times New Roman" w:hAnsi="Times New Roman" w:cs="Times New Roman"/>
        </w:rPr>
        <w:t xml:space="preserve"> </w:t>
      </w:r>
      <w:r w:rsidR="009B6C6F" w:rsidRPr="00A37693">
        <w:rPr>
          <w:rFonts w:ascii="Times New Roman" w:hAnsi="Times New Roman" w:cs="Times New Roman"/>
        </w:rPr>
        <w:t xml:space="preserve">või kohustusi rikutud, </w:t>
      </w:r>
      <w:r w:rsidR="00B15F96" w:rsidRPr="00A37693">
        <w:rPr>
          <w:rFonts w:ascii="Times New Roman" w:hAnsi="Times New Roman" w:cs="Times New Roman"/>
        </w:rPr>
        <w:t xml:space="preserve">peab avalikkusele informatsiooni andmisel </w:t>
      </w:r>
      <w:r w:rsidR="00262325">
        <w:rPr>
          <w:rFonts w:ascii="Times New Roman" w:hAnsi="Times New Roman" w:cs="Times New Roman"/>
        </w:rPr>
        <w:t>eelnimetatud</w:t>
      </w:r>
      <w:r w:rsidR="00BE395E">
        <w:rPr>
          <w:rFonts w:ascii="Times New Roman" w:hAnsi="Times New Roman" w:cs="Times New Roman"/>
        </w:rPr>
        <w:t xml:space="preserve"> nõudeid </w:t>
      </w:r>
      <w:r w:rsidR="003B2AA1" w:rsidRPr="00A37693">
        <w:rPr>
          <w:rFonts w:ascii="Times New Roman" w:hAnsi="Times New Roman" w:cs="Times New Roman"/>
        </w:rPr>
        <w:t xml:space="preserve">järgima ka </w:t>
      </w:r>
      <w:r w:rsidR="002E7A37" w:rsidRPr="00A37693">
        <w:rPr>
          <w:rFonts w:ascii="Times New Roman" w:hAnsi="Times New Roman" w:cs="Times New Roman"/>
        </w:rPr>
        <w:t xml:space="preserve">isiku </w:t>
      </w:r>
      <w:r w:rsidR="0009777A">
        <w:rPr>
          <w:rFonts w:ascii="Times New Roman" w:hAnsi="Times New Roman" w:cs="Times New Roman"/>
        </w:rPr>
        <w:t>puhul</w:t>
      </w:r>
      <w:r w:rsidR="005F3503" w:rsidRPr="00A37693">
        <w:rPr>
          <w:rFonts w:ascii="Times New Roman" w:hAnsi="Times New Roman" w:cs="Times New Roman"/>
        </w:rPr>
        <w:t>, kelle tegevuse või tegevusetuse kohta arvamust</w:t>
      </w:r>
      <w:r w:rsidR="00EF6B41" w:rsidRPr="00A37693">
        <w:rPr>
          <w:rFonts w:ascii="Times New Roman" w:hAnsi="Times New Roman" w:cs="Times New Roman"/>
        </w:rPr>
        <w:t xml:space="preserve"> taotleti.</w:t>
      </w:r>
      <w:r w:rsidRPr="00A37693">
        <w:rPr>
          <w:rFonts w:ascii="Times New Roman" w:hAnsi="Times New Roman" w:cs="Times New Roman"/>
        </w:rPr>
        <w:t>“;</w:t>
      </w:r>
    </w:p>
    <w:p w14:paraId="577C5501" w14:textId="77777777" w:rsidR="00FD18BF" w:rsidRPr="00A37693" w:rsidRDefault="00FD18BF" w:rsidP="004F622E">
      <w:pPr>
        <w:spacing w:after="0" w:line="240" w:lineRule="auto"/>
        <w:jc w:val="both"/>
        <w:rPr>
          <w:rFonts w:ascii="Times New Roman" w:hAnsi="Times New Roman" w:cs="Times New Roman"/>
        </w:rPr>
      </w:pPr>
    </w:p>
    <w:p w14:paraId="409235CC" w14:textId="1694515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3</w:t>
      </w:r>
      <w:r w:rsidR="0041533D" w:rsidRPr="00A37693">
        <w:rPr>
          <w:rFonts w:ascii="Times New Roman" w:hAnsi="Times New Roman" w:cs="Times New Roman"/>
          <w:b/>
        </w:rPr>
        <w:t>5</w:t>
      </w:r>
      <w:r w:rsidRPr="00A37693">
        <w:rPr>
          <w:rFonts w:ascii="Times New Roman" w:hAnsi="Times New Roman" w:cs="Times New Roman"/>
          <w:b/>
        </w:rPr>
        <w:t xml:space="preserve">) </w:t>
      </w:r>
      <w:r w:rsidRPr="00A37693">
        <w:rPr>
          <w:rFonts w:ascii="Times New Roman" w:hAnsi="Times New Roman" w:cs="Times New Roman"/>
        </w:rPr>
        <w:t>seadust täiendatakse §-ga 19</w:t>
      </w:r>
      <w:r w:rsidRPr="00A37693">
        <w:rPr>
          <w:rFonts w:ascii="Times New Roman" w:hAnsi="Times New Roman" w:cs="Times New Roman"/>
          <w:vertAlign w:val="superscript"/>
        </w:rPr>
        <w:t>1</w:t>
      </w:r>
      <w:r w:rsidRPr="00A37693">
        <w:rPr>
          <w:rFonts w:ascii="Times New Roman" w:hAnsi="Times New Roman" w:cs="Times New Roman"/>
        </w:rPr>
        <w:t xml:space="preserve"> järgmises sõnastuses:</w:t>
      </w:r>
    </w:p>
    <w:p w14:paraId="1E1D91FA" w14:textId="77777777" w:rsidR="00FD18BF" w:rsidRPr="00A37693" w:rsidRDefault="00FD18BF" w:rsidP="004F622E">
      <w:pPr>
        <w:spacing w:after="0" w:line="240" w:lineRule="auto"/>
        <w:jc w:val="both"/>
        <w:rPr>
          <w:rFonts w:ascii="Times New Roman" w:hAnsi="Times New Roman" w:cs="Times New Roman"/>
        </w:rPr>
      </w:pPr>
    </w:p>
    <w:p w14:paraId="44269B1E"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w:t>
      </w:r>
      <w:r w:rsidRPr="00A37693">
        <w:rPr>
          <w:rFonts w:ascii="Times New Roman" w:hAnsi="Times New Roman" w:cs="Times New Roman"/>
          <w:b/>
        </w:rPr>
        <w:t>§ 19</w:t>
      </w:r>
      <w:r w:rsidRPr="00A37693">
        <w:rPr>
          <w:rFonts w:ascii="Times New Roman" w:hAnsi="Times New Roman" w:cs="Times New Roman"/>
          <w:b/>
          <w:vertAlign w:val="superscript"/>
        </w:rPr>
        <w:t>1</w:t>
      </w:r>
      <w:r w:rsidRPr="00A37693">
        <w:rPr>
          <w:rFonts w:ascii="Times New Roman" w:hAnsi="Times New Roman" w:cs="Times New Roman"/>
          <w:b/>
        </w:rPr>
        <w:t>. Voliniku siduv arvamus diskrimineerimisvaidluse lahendamiseks</w:t>
      </w:r>
    </w:p>
    <w:p w14:paraId="5019D33C" w14:textId="77777777" w:rsidR="00FD18BF" w:rsidRDefault="00FD18BF" w:rsidP="00F74027">
      <w:pPr>
        <w:spacing w:after="0" w:line="240" w:lineRule="auto"/>
        <w:jc w:val="both"/>
        <w:rPr>
          <w:rFonts w:ascii="Times New Roman" w:hAnsi="Times New Roman" w:cs="Times New Roman"/>
        </w:rPr>
      </w:pPr>
    </w:p>
    <w:p w14:paraId="181996BB" w14:textId="63B27405" w:rsidR="003571F6" w:rsidRPr="00956290"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(1) Diskrimineerimisvaidluse pooled võivad ühiselt pöörduda voliniku poole </w:t>
      </w:r>
      <w:r w:rsidRPr="00956290">
        <w:rPr>
          <w:rFonts w:ascii="Times New Roman" w:hAnsi="Times New Roman" w:cs="Times New Roman"/>
        </w:rPr>
        <w:t xml:space="preserve">siduva arvamuse saamiseks võimaliku diskrimineerimise </w:t>
      </w:r>
      <w:proofErr w:type="spellStart"/>
      <w:r w:rsidRPr="00956290">
        <w:rPr>
          <w:rFonts w:ascii="Times New Roman" w:hAnsi="Times New Roman" w:cs="Times New Roman"/>
        </w:rPr>
        <w:t>asetleidmise</w:t>
      </w:r>
      <w:proofErr w:type="spellEnd"/>
      <w:r w:rsidRPr="00956290">
        <w:rPr>
          <w:rFonts w:ascii="Times New Roman" w:hAnsi="Times New Roman" w:cs="Times New Roman"/>
        </w:rPr>
        <w:t xml:space="preserve"> kohta. Siduva arvamuse andmisel kohaldatakse käesoleva seaduse §</w:t>
      </w:r>
      <w:r w:rsidR="00953DE3">
        <w:rPr>
          <w:rFonts w:ascii="Times New Roman" w:hAnsi="Times New Roman" w:cs="Times New Roman"/>
        </w:rPr>
        <w:t>-e</w:t>
      </w:r>
      <w:r w:rsidRPr="00956290">
        <w:rPr>
          <w:rFonts w:ascii="Times New Roman" w:hAnsi="Times New Roman" w:cs="Times New Roman"/>
        </w:rPr>
        <w:t xml:space="preserve"> 17 ja 18 käesolevas paragrahvis sätestatud erisustega.</w:t>
      </w:r>
    </w:p>
    <w:p w14:paraId="28891629" w14:textId="77777777" w:rsidR="00FD18BF" w:rsidRDefault="00FD18BF" w:rsidP="00F74027">
      <w:pPr>
        <w:spacing w:after="0" w:line="240" w:lineRule="auto"/>
        <w:jc w:val="both"/>
        <w:rPr>
          <w:rFonts w:ascii="Times New Roman" w:hAnsi="Times New Roman" w:cs="Times New Roman"/>
        </w:rPr>
      </w:pPr>
    </w:p>
    <w:p w14:paraId="28B84CB1" w14:textId="74835F88" w:rsidR="003571F6" w:rsidRPr="00A37693" w:rsidRDefault="00F25420" w:rsidP="004F622E">
      <w:pPr>
        <w:spacing w:after="0" w:line="240" w:lineRule="auto"/>
        <w:jc w:val="both"/>
        <w:rPr>
          <w:rFonts w:ascii="Times New Roman" w:hAnsi="Times New Roman" w:cs="Times New Roman"/>
        </w:rPr>
      </w:pPr>
      <w:r w:rsidRPr="00956290">
        <w:rPr>
          <w:rFonts w:ascii="Times New Roman" w:hAnsi="Times New Roman" w:cs="Times New Roman"/>
        </w:rPr>
        <w:t xml:space="preserve">(2) Siduva arvamuse saamiseks </w:t>
      </w:r>
      <w:r w:rsidR="003E1288">
        <w:rPr>
          <w:rFonts w:ascii="Times New Roman" w:hAnsi="Times New Roman" w:cs="Times New Roman"/>
        </w:rPr>
        <w:t>esitavad</w:t>
      </w:r>
      <w:r w:rsidRPr="00956290">
        <w:rPr>
          <w:rFonts w:ascii="Times New Roman" w:hAnsi="Times New Roman" w:cs="Times New Roman"/>
        </w:rPr>
        <w:t xml:space="preserve"> diskrimineerimisvaidluse pool</w:t>
      </w:r>
      <w:r w:rsidR="003E1288">
        <w:rPr>
          <w:rFonts w:ascii="Times New Roman" w:hAnsi="Times New Roman" w:cs="Times New Roman"/>
        </w:rPr>
        <w:t>ed</w:t>
      </w:r>
      <w:r w:rsidRPr="00956290">
        <w:rPr>
          <w:rFonts w:ascii="Times New Roman" w:hAnsi="Times New Roman" w:cs="Times New Roman"/>
        </w:rPr>
        <w:t xml:space="preserve"> volinikule</w:t>
      </w:r>
      <w:r w:rsidR="00BB7D7B">
        <w:rPr>
          <w:rFonts w:ascii="Times New Roman" w:hAnsi="Times New Roman" w:cs="Times New Roman"/>
        </w:rPr>
        <w:t xml:space="preserve"> ühise allkirjastatud</w:t>
      </w:r>
      <w:r w:rsidR="006418C9">
        <w:rPr>
          <w:rFonts w:ascii="Times New Roman" w:hAnsi="Times New Roman" w:cs="Times New Roman"/>
        </w:rPr>
        <w:t xml:space="preserve"> </w:t>
      </w:r>
      <w:r w:rsidRPr="00A37693">
        <w:rPr>
          <w:rFonts w:ascii="Times New Roman" w:hAnsi="Times New Roman" w:cs="Times New Roman"/>
        </w:rPr>
        <w:t>avaldus</w:t>
      </w:r>
      <w:r w:rsidR="003E1288">
        <w:rPr>
          <w:rFonts w:ascii="Times New Roman" w:hAnsi="Times New Roman" w:cs="Times New Roman"/>
        </w:rPr>
        <w:t>e</w:t>
      </w:r>
      <w:r w:rsidRPr="00A37693">
        <w:rPr>
          <w:rFonts w:ascii="Times New Roman" w:hAnsi="Times New Roman" w:cs="Times New Roman"/>
        </w:rPr>
        <w:t xml:space="preserve">, milles kirjeldatakse vaidluse </w:t>
      </w:r>
      <w:r w:rsidRPr="002053EA">
        <w:rPr>
          <w:rFonts w:ascii="Times New Roman" w:hAnsi="Times New Roman" w:cs="Times New Roman"/>
        </w:rPr>
        <w:t>ese</w:t>
      </w:r>
      <w:r w:rsidR="00194436">
        <w:rPr>
          <w:rFonts w:ascii="Times New Roman" w:hAnsi="Times New Roman" w:cs="Times New Roman"/>
        </w:rPr>
        <w:t xml:space="preserve"> ja </w:t>
      </w:r>
      <w:r w:rsidR="00AE0645">
        <w:rPr>
          <w:rFonts w:ascii="Times New Roman" w:hAnsi="Times New Roman" w:cs="Times New Roman"/>
        </w:rPr>
        <w:t>esitatakse</w:t>
      </w:r>
      <w:r w:rsidR="00DC7994" w:rsidRPr="00A37693">
        <w:rPr>
          <w:rFonts w:ascii="Times New Roman" w:hAnsi="Times New Roman" w:cs="Times New Roman"/>
        </w:rPr>
        <w:t xml:space="preserve"> </w:t>
      </w:r>
      <w:r w:rsidR="00C67F15" w:rsidRPr="00A37693">
        <w:rPr>
          <w:rFonts w:ascii="Times New Roman" w:hAnsi="Times New Roman" w:cs="Times New Roman"/>
        </w:rPr>
        <w:t xml:space="preserve">kummagi poole kirjeldus diskrimineerimisvaidluse aluseks olevast olukorrast. </w:t>
      </w:r>
    </w:p>
    <w:p w14:paraId="2FA34852" w14:textId="77777777" w:rsidR="00FD18BF" w:rsidRDefault="00FD18BF" w:rsidP="00F74027">
      <w:pPr>
        <w:spacing w:after="0" w:line="240" w:lineRule="auto"/>
        <w:jc w:val="both"/>
        <w:rPr>
          <w:rFonts w:ascii="Times New Roman" w:hAnsi="Times New Roman" w:cs="Times New Roman"/>
        </w:rPr>
      </w:pPr>
    </w:p>
    <w:p w14:paraId="4162E417" w14:textId="22767322"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(3) Siduva arvamuse andmisel </w:t>
      </w:r>
      <w:r w:rsidR="003E1288">
        <w:rPr>
          <w:rFonts w:ascii="Times New Roman" w:hAnsi="Times New Roman" w:cs="Times New Roman"/>
        </w:rPr>
        <w:t>koheldakse</w:t>
      </w:r>
      <w:r w:rsidRPr="00A37693">
        <w:rPr>
          <w:rFonts w:ascii="Times New Roman" w:hAnsi="Times New Roman" w:cs="Times New Roman"/>
        </w:rPr>
        <w:t xml:space="preserve"> diskrimineerimisvaidluse pooli </w:t>
      </w:r>
      <w:r w:rsidRPr="00C63B03">
        <w:rPr>
          <w:rFonts w:ascii="Times New Roman" w:hAnsi="Times New Roman" w:cs="Times New Roman"/>
        </w:rPr>
        <w:t>võrdsena</w:t>
      </w:r>
      <w:r w:rsidRPr="00A37693">
        <w:rPr>
          <w:rFonts w:ascii="Times New Roman" w:hAnsi="Times New Roman" w:cs="Times New Roman"/>
        </w:rPr>
        <w:t xml:space="preserve">. Mõlemale poolele </w:t>
      </w:r>
      <w:r w:rsidR="003E1288">
        <w:rPr>
          <w:rFonts w:ascii="Times New Roman" w:hAnsi="Times New Roman" w:cs="Times New Roman"/>
        </w:rPr>
        <w:t>antakse</w:t>
      </w:r>
      <w:r w:rsidRPr="00A37693">
        <w:rPr>
          <w:rFonts w:ascii="Times New Roman" w:hAnsi="Times New Roman" w:cs="Times New Roman"/>
        </w:rPr>
        <w:t xml:space="preserve"> võimalus avaldada oma seisukoht. Siduva arvamuse andmisel ei kohalda volinik käesoleva seaduse § 8 lõike 2 teist lauset.</w:t>
      </w:r>
    </w:p>
    <w:p w14:paraId="679059C2" w14:textId="77777777" w:rsidR="00FD18BF" w:rsidRDefault="00FD18BF" w:rsidP="00F74027">
      <w:pPr>
        <w:spacing w:after="0" w:line="240" w:lineRule="auto"/>
        <w:jc w:val="both"/>
        <w:rPr>
          <w:rFonts w:ascii="Times New Roman" w:hAnsi="Times New Roman" w:cs="Times New Roman"/>
        </w:rPr>
      </w:pPr>
    </w:p>
    <w:p w14:paraId="09D50C44" w14:textId="405BA382"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(4) Siduva arvamuse saamiseks pöördunud vaidluspooltele tagatakse konfidentsiaalsus. Volinik annab siduva arvamuse ainult tema poole pöördunud pooltele. Volinik ei või poolte kirjaliku nõusolekuta anda avalikkusele informatsiooni vaidluspoolte ega vaidluse sisu kohta sellisel</w:t>
      </w:r>
      <w:r w:rsidR="00E67698">
        <w:rPr>
          <w:rFonts w:ascii="Times New Roman" w:hAnsi="Times New Roman" w:cs="Times New Roman"/>
        </w:rPr>
        <w:t xml:space="preserve"> viisil</w:t>
      </w:r>
      <w:r w:rsidRPr="00A37693">
        <w:rPr>
          <w:rFonts w:ascii="Times New Roman" w:hAnsi="Times New Roman" w:cs="Times New Roman"/>
        </w:rPr>
        <w:t>, et see võimaldaks vaidluspoolte isikuid tuvastada.</w:t>
      </w:r>
    </w:p>
    <w:p w14:paraId="2C512B4F" w14:textId="77777777" w:rsidR="00FD18BF" w:rsidRDefault="00FD18BF" w:rsidP="00F74027">
      <w:pPr>
        <w:spacing w:after="0" w:line="240" w:lineRule="auto"/>
        <w:jc w:val="both"/>
        <w:rPr>
          <w:rFonts w:ascii="Times New Roman" w:hAnsi="Times New Roman" w:cs="Times New Roman"/>
        </w:rPr>
      </w:pPr>
    </w:p>
    <w:p w14:paraId="4D44523C" w14:textId="48562834"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(5) Kui diskrimineerimisvaidluse pooled seda soovivad ja see on asjakohane, esitab volinik siduvas arvamuses lisaks arvamusele diskrimineerimise võimaliku </w:t>
      </w:r>
      <w:proofErr w:type="spellStart"/>
      <w:r w:rsidRPr="00A37693">
        <w:rPr>
          <w:rFonts w:ascii="Times New Roman" w:hAnsi="Times New Roman" w:cs="Times New Roman"/>
        </w:rPr>
        <w:t>asetleidmise</w:t>
      </w:r>
      <w:proofErr w:type="spellEnd"/>
      <w:r w:rsidRPr="00A37693">
        <w:rPr>
          <w:rFonts w:ascii="Times New Roman" w:hAnsi="Times New Roman" w:cs="Times New Roman"/>
        </w:rPr>
        <w:t xml:space="preserve"> kohta ja käesoleva seaduse § 17 lõike 7 kohaselt esitatud ettepanekule ka käesoleva seaduse § 24 </w:t>
      </w:r>
      <w:r w:rsidR="00510411" w:rsidRPr="00A37693">
        <w:rPr>
          <w:rFonts w:ascii="Times New Roman" w:hAnsi="Times New Roman" w:cs="Times New Roman"/>
        </w:rPr>
        <w:t>alusel</w:t>
      </w:r>
      <w:r w:rsidRPr="00956290">
        <w:rPr>
          <w:rFonts w:ascii="Times New Roman" w:hAnsi="Times New Roman" w:cs="Times New Roman"/>
        </w:rPr>
        <w:t xml:space="preserve"> ettepaneku</w:t>
      </w:r>
      <w:r w:rsidRPr="00A37693">
        <w:rPr>
          <w:rFonts w:ascii="Times New Roman" w:hAnsi="Times New Roman" w:cs="Times New Roman"/>
        </w:rPr>
        <w:t xml:space="preserve"> diskrimineerimisega tekitatud kahju hüvitamiseks või kahju muul moel heastamiseks.</w:t>
      </w:r>
    </w:p>
    <w:p w14:paraId="527B1648" w14:textId="77777777" w:rsidR="00FD18BF" w:rsidRDefault="00FD18BF" w:rsidP="00F74027">
      <w:pPr>
        <w:spacing w:after="0" w:line="240" w:lineRule="auto"/>
        <w:jc w:val="both"/>
        <w:rPr>
          <w:rFonts w:ascii="Times New Roman" w:hAnsi="Times New Roman" w:cs="Times New Roman"/>
        </w:rPr>
      </w:pPr>
    </w:p>
    <w:p w14:paraId="5113B737" w14:textId="529252B0"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(6) Volinik lõpetab siduva arvamuse andmise menetluse arvamust andmata, kui:</w:t>
      </w:r>
    </w:p>
    <w:p w14:paraId="7C6896A3" w14:textId="6557FB09"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1) pooled sõlmivad kompromissi või lepivad kokku siduva arvamuse taotlemisest loobumises;</w:t>
      </w:r>
    </w:p>
    <w:p w14:paraId="5367ED5D" w14:textId="77777777"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2) pool ei osale menetluses või teavitab volinikku siduva arvamuse taotlemisest loobumisest.</w:t>
      </w:r>
    </w:p>
    <w:p w14:paraId="1FC49117" w14:textId="77777777" w:rsidR="00FD18BF" w:rsidRDefault="00FD18BF" w:rsidP="00F74027">
      <w:pPr>
        <w:spacing w:after="0" w:line="240" w:lineRule="auto"/>
        <w:jc w:val="both"/>
        <w:rPr>
          <w:rFonts w:ascii="Times New Roman" w:hAnsi="Times New Roman" w:cs="Times New Roman"/>
        </w:rPr>
      </w:pPr>
    </w:p>
    <w:p w14:paraId="5509F641" w14:textId="78C76CC9"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(7) Voliniku siduv arvamus on vaidluspooltele täitmiseks kohustuslik. Voliniku siduvas arvamuses esitatud ettepaneku</w:t>
      </w:r>
      <w:r w:rsidR="00DA1825">
        <w:rPr>
          <w:rFonts w:ascii="Times New Roman" w:hAnsi="Times New Roman" w:cs="Times New Roman"/>
        </w:rPr>
        <w:t>t</w:t>
      </w:r>
      <w:r w:rsidRPr="00A37693">
        <w:rPr>
          <w:rFonts w:ascii="Times New Roman" w:hAnsi="Times New Roman" w:cs="Times New Roman"/>
        </w:rPr>
        <w:t xml:space="preserve"> </w:t>
      </w:r>
      <w:r w:rsidR="00DA1825" w:rsidRPr="00A37693">
        <w:rPr>
          <w:rFonts w:ascii="Times New Roman" w:hAnsi="Times New Roman" w:cs="Times New Roman"/>
        </w:rPr>
        <w:t>täitm</w:t>
      </w:r>
      <w:r w:rsidR="00DA1825">
        <w:rPr>
          <w:rFonts w:ascii="Times New Roman" w:hAnsi="Times New Roman" w:cs="Times New Roman"/>
        </w:rPr>
        <w:t>a</w:t>
      </w:r>
      <w:r w:rsidR="00DA1825" w:rsidRPr="00A37693">
        <w:rPr>
          <w:rFonts w:ascii="Times New Roman" w:hAnsi="Times New Roman" w:cs="Times New Roman"/>
        </w:rPr>
        <w:t xml:space="preserve"> </w:t>
      </w:r>
      <w:r w:rsidRPr="00A37693">
        <w:rPr>
          <w:rFonts w:ascii="Times New Roman" w:hAnsi="Times New Roman" w:cs="Times New Roman"/>
        </w:rPr>
        <w:t xml:space="preserve">kohustatud pool annab volinikule hiljemalt ühe kuu möödumisel ettepaneku täitmiseks </w:t>
      </w:r>
      <w:r w:rsidR="007747A7">
        <w:rPr>
          <w:rFonts w:ascii="Times New Roman" w:hAnsi="Times New Roman" w:cs="Times New Roman"/>
        </w:rPr>
        <w:t>määra</w:t>
      </w:r>
      <w:r w:rsidR="007747A7" w:rsidRPr="00A37693">
        <w:rPr>
          <w:rFonts w:ascii="Times New Roman" w:hAnsi="Times New Roman" w:cs="Times New Roman"/>
        </w:rPr>
        <w:t xml:space="preserve">tud </w:t>
      </w:r>
      <w:r w:rsidR="00135C06" w:rsidRPr="00A37693">
        <w:rPr>
          <w:rFonts w:ascii="Times New Roman" w:hAnsi="Times New Roman" w:cs="Times New Roman"/>
        </w:rPr>
        <w:t>täht</w:t>
      </w:r>
      <w:r w:rsidR="00135C06">
        <w:rPr>
          <w:rFonts w:ascii="Times New Roman" w:hAnsi="Times New Roman" w:cs="Times New Roman"/>
        </w:rPr>
        <w:t>päeva</w:t>
      </w:r>
      <w:r w:rsidR="00135C06" w:rsidRPr="00A37693">
        <w:rPr>
          <w:rFonts w:ascii="Times New Roman" w:hAnsi="Times New Roman" w:cs="Times New Roman"/>
        </w:rPr>
        <w:t xml:space="preserve">st </w:t>
      </w:r>
      <w:r w:rsidRPr="00A37693">
        <w:rPr>
          <w:rFonts w:ascii="Times New Roman" w:hAnsi="Times New Roman" w:cs="Times New Roman"/>
        </w:rPr>
        <w:t>teavet selle täitmise kohta.</w:t>
      </w:r>
    </w:p>
    <w:p w14:paraId="642CDDDD" w14:textId="77777777" w:rsidR="00FD18BF" w:rsidRDefault="00FD18BF" w:rsidP="00F74027">
      <w:pPr>
        <w:spacing w:after="0" w:line="240" w:lineRule="auto"/>
        <w:jc w:val="both"/>
        <w:rPr>
          <w:rFonts w:ascii="Times New Roman" w:hAnsi="Times New Roman" w:cs="Times New Roman"/>
        </w:rPr>
      </w:pPr>
    </w:p>
    <w:p w14:paraId="7A3903E9" w14:textId="4CC1D554"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(8) Kui selleks kohustatud pool ei täida voliniku käesoleva paragrahvi lõike 5 alusel poolte soovil esitatud ettepanekut diskrimineerimisega tekitatud kahju hüvitamiseks või muul moel heastamiseks voliniku määratud mõistliku tähtaja jooksul, võib </w:t>
      </w:r>
      <w:r w:rsidR="009C35F0" w:rsidRPr="00A37693">
        <w:rPr>
          <w:rFonts w:ascii="Times New Roman" w:hAnsi="Times New Roman" w:cs="Times New Roman"/>
        </w:rPr>
        <w:t xml:space="preserve">teine </w:t>
      </w:r>
      <w:r w:rsidRPr="00A37693">
        <w:rPr>
          <w:rFonts w:ascii="Times New Roman" w:hAnsi="Times New Roman" w:cs="Times New Roman"/>
        </w:rPr>
        <w:t>vaidluspool pöörduda kahju hüvitamise nõudmiseks soolise võrdõiguslikkuse seaduse § 13 või käesoleva seaduse § 24 alusel kohtu või töövaidluskomisjoni poole.“;</w:t>
      </w:r>
    </w:p>
    <w:p w14:paraId="6E76859B" w14:textId="77777777" w:rsidR="00FD18BF" w:rsidRPr="00A37693" w:rsidRDefault="00FD18BF" w:rsidP="004F622E">
      <w:pPr>
        <w:spacing w:after="0" w:line="240" w:lineRule="auto"/>
        <w:jc w:val="both"/>
        <w:rPr>
          <w:rFonts w:ascii="Times New Roman" w:hAnsi="Times New Roman" w:cs="Times New Roman"/>
        </w:rPr>
      </w:pPr>
    </w:p>
    <w:p w14:paraId="7857FBD9" w14:textId="02A5F5FE"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3</w:t>
      </w:r>
      <w:r w:rsidR="0041533D" w:rsidRPr="00A37693">
        <w:rPr>
          <w:rFonts w:ascii="Times New Roman" w:hAnsi="Times New Roman" w:cs="Times New Roman"/>
          <w:b/>
        </w:rPr>
        <w:t>6</w:t>
      </w:r>
      <w:r w:rsidRPr="00956290">
        <w:rPr>
          <w:rFonts w:ascii="Times New Roman" w:hAnsi="Times New Roman" w:cs="Times New Roman"/>
          <w:b/>
        </w:rPr>
        <w:t xml:space="preserve">) </w:t>
      </w:r>
      <w:r w:rsidRPr="00956290">
        <w:rPr>
          <w:rFonts w:ascii="Times New Roman" w:hAnsi="Times New Roman" w:cs="Times New Roman"/>
        </w:rPr>
        <w:t xml:space="preserve">paragrahvi 20 </w:t>
      </w:r>
      <w:r w:rsidR="00F8111D">
        <w:rPr>
          <w:rFonts w:ascii="Times New Roman" w:hAnsi="Times New Roman" w:cs="Times New Roman"/>
        </w:rPr>
        <w:t>sissejuhatava</w:t>
      </w:r>
      <w:r w:rsidR="00F8111D" w:rsidRPr="00A37693">
        <w:rPr>
          <w:rFonts w:ascii="Times New Roman" w:hAnsi="Times New Roman" w:cs="Times New Roman"/>
        </w:rPr>
        <w:t>st</w:t>
      </w:r>
      <w:r w:rsidR="00F8111D" w:rsidRPr="00956290">
        <w:rPr>
          <w:rFonts w:ascii="Times New Roman" w:hAnsi="Times New Roman" w:cs="Times New Roman"/>
        </w:rPr>
        <w:t xml:space="preserve"> </w:t>
      </w:r>
      <w:r w:rsidR="00F8111D">
        <w:rPr>
          <w:rFonts w:ascii="Times New Roman" w:hAnsi="Times New Roman" w:cs="Times New Roman"/>
        </w:rPr>
        <w:t xml:space="preserve">lauseosast </w:t>
      </w:r>
      <w:r w:rsidRPr="00956290">
        <w:rPr>
          <w:rFonts w:ascii="Times New Roman" w:hAnsi="Times New Roman" w:cs="Times New Roman"/>
        </w:rPr>
        <w:t xml:space="preserve">jäetakse välja </w:t>
      </w:r>
      <w:r w:rsidR="008711CA" w:rsidRPr="00A37693">
        <w:rPr>
          <w:rFonts w:ascii="Times New Roman" w:hAnsi="Times New Roman" w:cs="Times New Roman"/>
        </w:rPr>
        <w:t>sõnad</w:t>
      </w:r>
      <w:r w:rsidRPr="00956290">
        <w:rPr>
          <w:rFonts w:ascii="Times New Roman" w:hAnsi="Times New Roman" w:cs="Times New Roman"/>
        </w:rPr>
        <w:t xml:space="preserve"> „</w:t>
      </w:r>
      <w:r w:rsidRPr="00A37693">
        <w:rPr>
          <w:rFonts w:ascii="Times New Roman" w:hAnsi="Times New Roman" w:cs="Times New Roman"/>
        </w:rPr>
        <w:t>ja ta vabastatakse ametist“;</w:t>
      </w:r>
    </w:p>
    <w:p w14:paraId="11F3A598" w14:textId="77777777" w:rsidR="00FD18BF" w:rsidRPr="00A37693" w:rsidRDefault="00FD18BF" w:rsidP="004F622E">
      <w:pPr>
        <w:spacing w:after="0" w:line="240" w:lineRule="auto"/>
        <w:jc w:val="both"/>
        <w:rPr>
          <w:rFonts w:ascii="Times New Roman" w:hAnsi="Times New Roman" w:cs="Times New Roman"/>
        </w:rPr>
      </w:pPr>
    </w:p>
    <w:p w14:paraId="6265BDEC" w14:textId="78A16CE3"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3</w:t>
      </w:r>
      <w:r w:rsidR="0041533D" w:rsidRPr="00A37693">
        <w:rPr>
          <w:rFonts w:ascii="Times New Roman" w:hAnsi="Times New Roman" w:cs="Times New Roman"/>
          <w:b/>
        </w:rPr>
        <w:t>7</w:t>
      </w:r>
      <w:r w:rsidRPr="00956290">
        <w:rPr>
          <w:rFonts w:ascii="Times New Roman" w:hAnsi="Times New Roman" w:cs="Times New Roman"/>
          <w:b/>
        </w:rPr>
        <w:t xml:space="preserve">) </w:t>
      </w:r>
      <w:r w:rsidRPr="00956290">
        <w:rPr>
          <w:rFonts w:ascii="Times New Roman" w:hAnsi="Times New Roman" w:cs="Times New Roman"/>
        </w:rPr>
        <w:t xml:space="preserve">paragrahvi </w:t>
      </w:r>
      <w:r w:rsidRPr="00A37693">
        <w:rPr>
          <w:rFonts w:ascii="Times New Roman" w:hAnsi="Times New Roman" w:cs="Times New Roman"/>
        </w:rPr>
        <w:t xml:space="preserve">20 </w:t>
      </w:r>
      <w:r w:rsidRPr="00956290">
        <w:rPr>
          <w:rFonts w:ascii="Times New Roman" w:hAnsi="Times New Roman" w:cs="Times New Roman"/>
        </w:rPr>
        <w:t>punkt 1 muudetakse ja sõnastatakse järgmiselt:</w:t>
      </w:r>
    </w:p>
    <w:p w14:paraId="7B706248" w14:textId="77777777" w:rsidR="00FD18BF" w:rsidRPr="00956290" w:rsidRDefault="00FD18BF" w:rsidP="004F622E">
      <w:pPr>
        <w:spacing w:after="0" w:line="240" w:lineRule="auto"/>
        <w:jc w:val="both"/>
        <w:rPr>
          <w:rFonts w:ascii="Times New Roman" w:hAnsi="Times New Roman" w:cs="Times New Roman"/>
        </w:rPr>
      </w:pPr>
    </w:p>
    <w:p w14:paraId="7433FDF1" w14:textId="586CC335"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rPr>
        <w:t>„1) käesoleva seaduse § 15</w:t>
      </w:r>
      <w:r w:rsidRPr="00956290">
        <w:rPr>
          <w:rFonts w:ascii="Times New Roman" w:hAnsi="Times New Roman" w:cs="Times New Roman"/>
          <w:vertAlign w:val="superscript"/>
        </w:rPr>
        <w:t>1</w:t>
      </w:r>
      <w:r w:rsidRPr="00956290">
        <w:rPr>
          <w:rFonts w:ascii="Times New Roman" w:hAnsi="Times New Roman" w:cs="Times New Roman"/>
        </w:rPr>
        <w:t xml:space="preserve"> lõikes </w:t>
      </w:r>
      <w:r w:rsidR="00EE7D0A">
        <w:rPr>
          <w:rFonts w:ascii="Times New Roman" w:hAnsi="Times New Roman" w:cs="Times New Roman"/>
        </w:rPr>
        <w:t>4</w:t>
      </w:r>
      <w:r w:rsidRPr="00956290">
        <w:rPr>
          <w:rFonts w:ascii="Times New Roman" w:hAnsi="Times New Roman" w:cs="Times New Roman"/>
        </w:rPr>
        <w:t xml:space="preserve"> nimetatud </w:t>
      </w:r>
      <w:r w:rsidRPr="001970E8">
        <w:rPr>
          <w:rFonts w:ascii="Times New Roman" w:hAnsi="Times New Roman" w:cs="Times New Roman"/>
        </w:rPr>
        <w:t>täht</w:t>
      </w:r>
      <w:r w:rsidR="009C2CAF">
        <w:rPr>
          <w:rFonts w:ascii="Times New Roman" w:hAnsi="Times New Roman" w:cs="Times New Roman"/>
        </w:rPr>
        <w:t xml:space="preserve">aja möödumise </w:t>
      </w:r>
      <w:r w:rsidRPr="001970E8">
        <w:rPr>
          <w:rFonts w:ascii="Times New Roman" w:hAnsi="Times New Roman" w:cs="Times New Roman"/>
        </w:rPr>
        <w:t>päevast</w:t>
      </w:r>
      <w:r w:rsidRPr="00956290">
        <w:rPr>
          <w:rFonts w:ascii="Times New Roman" w:hAnsi="Times New Roman" w:cs="Times New Roman"/>
        </w:rPr>
        <w:t>;“;</w:t>
      </w:r>
    </w:p>
    <w:p w14:paraId="100C8224" w14:textId="77777777" w:rsidR="00FD18BF" w:rsidRPr="00956290" w:rsidRDefault="00FD18BF" w:rsidP="004F622E">
      <w:pPr>
        <w:spacing w:after="0" w:line="240" w:lineRule="auto"/>
        <w:jc w:val="both"/>
        <w:rPr>
          <w:rFonts w:ascii="Times New Roman" w:hAnsi="Times New Roman" w:cs="Times New Roman"/>
        </w:rPr>
      </w:pPr>
    </w:p>
    <w:p w14:paraId="09A20662" w14:textId="63DB3AAC" w:rsidR="003571F6" w:rsidRDefault="00F25420" w:rsidP="00F74027">
      <w:pPr>
        <w:spacing w:after="0" w:line="240" w:lineRule="auto"/>
        <w:jc w:val="both"/>
        <w:rPr>
          <w:rFonts w:ascii="Times New Roman" w:hAnsi="Times New Roman" w:cs="Times New Roman"/>
        </w:rPr>
      </w:pPr>
      <w:r w:rsidRPr="00956290">
        <w:rPr>
          <w:rFonts w:ascii="Times New Roman" w:hAnsi="Times New Roman" w:cs="Times New Roman"/>
          <w:b/>
        </w:rPr>
        <w:t>3</w:t>
      </w:r>
      <w:r w:rsidR="0041533D" w:rsidRPr="00A37693">
        <w:rPr>
          <w:rFonts w:ascii="Times New Roman" w:hAnsi="Times New Roman" w:cs="Times New Roman"/>
          <w:b/>
        </w:rPr>
        <w:t>8</w:t>
      </w:r>
      <w:r w:rsidRPr="00956290">
        <w:rPr>
          <w:rFonts w:ascii="Times New Roman" w:hAnsi="Times New Roman" w:cs="Times New Roman"/>
          <w:b/>
        </w:rPr>
        <w:t xml:space="preserve">) </w:t>
      </w:r>
      <w:r w:rsidRPr="00956290">
        <w:rPr>
          <w:rFonts w:ascii="Times New Roman" w:hAnsi="Times New Roman" w:cs="Times New Roman"/>
        </w:rPr>
        <w:t xml:space="preserve">paragrahvi 20 tekst loetakse lõikeks 1 ja </w:t>
      </w:r>
      <w:r w:rsidR="008711CA" w:rsidRPr="00A37693">
        <w:rPr>
          <w:rFonts w:ascii="Times New Roman" w:hAnsi="Times New Roman" w:cs="Times New Roman"/>
        </w:rPr>
        <w:t xml:space="preserve">paragrahvi </w:t>
      </w:r>
      <w:r w:rsidRPr="00A37693">
        <w:rPr>
          <w:rFonts w:ascii="Times New Roman" w:hAnsi="Times New Roman" w:cs="Times New Roman"/>
        </w:rPr>
        <w:t>täiendatakse lõikega 2 järgmises sõnastuses:</w:t>
      </w:r>
    </w:p>
    <w:p w14:paraId="30BBC28B" w14:textId="77777777" w:rsidR="00FD18BF" w:rsidRPr="00A37693" w:rsidRDefault="00FD18BF" w:rsidP="004F622E">
      <w:pPr>
        <w:spacing w:after="0" w:line="240" w:lineRule="auto"/>
        <w:jc w:val="both"/>
        <w:rPr>
          <w:rFonts w:ascii="Times New Roman" w:hAnsi="Times New Roman" w:cs="Times New Roman"/>
        </w:rPr>
      </w:pPr>
    </w:p>
    <w:p w14:paraId="27DB8C95" w14:textId="3C4F5AC1"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„(2) Käesoleva paragrahvi lõike 1 punktis 2 nimetatud avalduse ametist tagasiastumiseks esitab volinik valdkonna eest vastutavale ministrile. Avalduse rahuldamise otsustab ja voliniku vabastab ametist Vabariigi Valitsus.“;</w:t>
      </w:r>
    </w:p>
    <w:p w14:paraId="48B01710" w14:textId="77777777" w:rsidR="00FD18BF" w:rsidRPr="00A37693" w:rsidRDefault="00FD18BF" w:rsidP="004F622E">
      <w:pPr>
        <w:spacing w:after="0" w:line="240" w:lineRule="auto"/>
        <w:jc w:val="both"/>
        <w:rPr>
          <w:rFonts w:ascii="Times New Roman" w:hAnsi="Times New Roman" w:cs="Times New Roman"/>
        </w:rPr>
      </w:pPr>
    </w:p>
    <w:p w14:paraId="2CAD05B3" w14:textId="4B5970C2"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3</w:t>
      </w:r>
      <w:r w:rsidR="0041533D" w:rsidRPr="00A37693">
        <w:rPr>
          <w:rFonts w:ascii="Times New Roman" w:hAnsi="Times New Roman" w:cs="Times New Roman"/>
          <w:b/>
        </w:rPr>
        <w:t>9</w:t>
      </w:r>
      <w:r w:rsidRPr="00A37693">
        <w:rPr>
          <w:rFonts w:ascii="Times New Roman" w:hAnsi="Times New Roman" w:cs="Times New Roman"/>
          <w:b/>
        </w:rPr>
        <w:t xml:space="preserve">) </w:t>
      </w:r>
      <w:r w:rsidRPr="00A37693">
        <w:rPr>
          <w:rFonts w:ascii="Times New Roman" w:hAnsi="Times New Roman" w:cs="Times New Roman"/>
        </w:rPr>
        <w:t>paragrahvi 21 lõige 1 muudetakse ja sõnastatakse järgmiselt:</w:t>
      </w:r>
    </w:p>
    <w:p w14:paraId="17443F5A" w14:textId="77777777" w:rsidR="00FD18BF" w:rsidRPr="00A37693" w:rsidRDefault="00FD18BF" w:rsidP="004F622E">
      <w:pPr>
        <w:spacing w:after="0" w:line="240" w:lineRule="auto"/>
        <w:jc w:val="both"/>
        <w:rPr>
          <w:rFonts w:ascii="Times New Roman" w:hAnsi="Times New Roman" w:cs="Times New Roman"/>
        </w:rPr>
      </w:pPr>
    </w:p>
    <w:p w14:paraId="04C06824" w14:textId="6B3665DC"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„(1) Vabariigi Valitsus võib voliniku </w:t>
      </w:r>
      <w:r w:rsidR="003951A0" w:rsidRPr="00A37693">
        <w:rPr>
          <w:rFonts w:ascii="Times New Roman" w:hAnsi="Times New Roman" w:cs="Times New Roman"/>
        </w:rPr>
        <w:t xml:space="preserve">ametist </w:t>
      </w:r>
      <w:r w:rsidRPr="00A37693">
        <w:rPr>
          <w:rFonts w:ascii="Times New Roman" w:hAnsi="Times New Roman" w:cs="Times New Roman"/>
        </w:rPr>
        <w:t>vabastada, kui ta on haiguse tõttu või muul põhjusel olnud kuus kuud järjest kestvalt võimetu täitma oma ametiülesandeid.“;</w:t>
      </w:r>
    </w:p>
    <w:p w14:paraId="47C631FB" w14:textId="77777777" w:rsidR="00FD18BF" w:rsidRPr="00A37693" w:rsidRDefault="00FD18BF" w:rsidP="004F622E">
      <w:pPr>
        <w:spacing w:after="0" w:line="240" w:lineRule="auto"/>
        <w:jc w:val="both"/>
        <w:rPr>
          <w:rFonts w:ascii="Times New Roman" w:hAnsi="Times New Roman" w:cs="Times New Roman"/>
        </w:rPr>
      </w:pPr>
    </w:p>
    <w:p w14:paraId="36881B25" w14:textId="060B2E4C" w:rsidR="007C52AF" w:rsidRDefault="00044583" w:rsidP="00F74027">
      <w:pPr>
        <w:spacing w:after="0" w:line="240" w:lineRule="auto"/>
        <w:jc w:val="both"/>
        <w:rPr>
          <w:rFonts w:ascii="Times New Roman" w:hAnsi="Times New Roman" w:cs="Times New Roman"/>
        </w:rPr>
      </w:pPr>
      <w:r w:rsidRPr="00A37693">
        <w:rPr>
          <w:rFonts w:ascii="Times New Roman" w:hAnsi="Times New Roman" w:cs="Times New Roman"/>
          <w:b/>
          <w:bCs/>
        </w:rPr>
        <w:t>40</w:t>
      </w:r>
      <w:r w:rsidR="00251B39" w:rsidRPr="00A37693">
        <w:rPr>
          <w:rFonts w:ascii="Times New Roman" w:hAnsi="Times New Roman" w:cs="Times New Roman"/>
          <w:b/>
          <w:bCs/>
        </w:rPr>
        <w:t>)</w:t>
      </w:r>
      <w:r w:rsidR="00251B39" w:rsidRPr="00A37693">
        <w:rPr>
          <w:rFonts w:ascii="Times New Roman" w:hAnsi="Times New Roman" w:cs="Times New Roman"/>
        </w:rPr>
        <w:t xml:space="preserve"> paragrahvi 21 lõikes 2 asendatakse sõna „käskkirjas“ sõnaga „</w:t>
      </w:r>
      <w:r w:rsidR="005B3E98">
        <w:rPr>
          <w:rFonts w:ascii="Times New Roman" w:hAnsi="Times New Roman" w:cs="Times New Roman"/>
        </w:rPr>
        <w:t>korralduses</w:t>
      </w:r>
      <w:r w:rsidR="00251B39" w:rsidRPr="00A37693">
        <w:rPr>
          <w:rFonts w:ascii="Times New Roman" w:hAnsi="Times New Roman" w:cs="Times New Roman"/>
        </w:rPr>
        <w:t>“;</w:t>
      </w:r>
    </w:p>
    <w:p w14:paraId="0873D39B" w14:textId="77777777" w:rsidR="00FD18BF" w:rsidRPr="00A37693" w:rsidRDefault="00FD18BF" w:rsidP="004F622E">
      <w:pPr>
        <w:spacing w:after="0" w:line="240" w:lineRule="auto"/>
        <w:jc w:val="both"/>
        <w:rPr>
          <w:rFonts w:ascii="Times New Roman" w:hAnsi="Times New Roman" w:cs="Times New Roman"/>
        </w:rPr>
      </w:pPr>
    </w:p>
    <w:p w14:paraId="6467E4D3" w14:textId="754729F2" w:rsidR="003571F6" w:rsidRDefault="00D35275" w:rsidP="00F74027">
      <w:pPr>
        <w:spacing w:after="0" w:line="240" w:lineRule="auto"/>
        <w:jc w:val="both"/>
        <w:rPr>
          <w:rFonts w:ascii="Times New Roman" w:hAnsi="Times New Roman" w:cs="Times New Roman"/>
        </w:rPr>
      </w:pPr>
      <w:r w:rsidRPr="00A37693">
        <w:rPr>
          <w:rFonts w:ascii="Times New Roman" w:hAnsi="Times New Roman" w:cs="Times New Roman"/>
          <w:b/>
        </w:rPr>
        <w:t>41</w:t>
      </w:r>
      <w:r w:rsidR="00F25420" w:rsidRPr="00A37693">
        <w:rPr>
          <w:rFonts w:ascii="Times New Roman" w:hAnsi="Times New Roman" w:cs="Times New Roman"/>
          <w:b/>
        </w:rPr>
        <w:t xml:space="preserve">) </w:t>
      </w:r>
      <w:r w:rsidR="00F25420" w:rsidRPr="00A37693">
        <w:rPr>
          <w:rFonts w:ascii="Times New Roman" w:hAnsi="Times New Roman" w:cs="Times New Roman"/>
        </w:rPr>
        <w:t>paragrahvi 22 lõiget 1 täiendatakse punktiga 1</w:t>
      </w:r>
      <w:r w:rsidR="00F25420" w:rsidRPr="00A37693">
        <w:rPr>
          <w:rFonts w:ascii="Times New Roman" w:hAnsi="Times New Roman" w:cs="Times New Roman"/>
          <w:vertAlign w:val="superscript"/>
        </w:rPr>
        <w:t>1</w:t>
      </w:r>
      <w:r w:rsidR="00F25420" w:rsidRPr="00A37693">
        <w:rPr>
          <w:rFonts w:ascii="Times New Roman" w:hAnsi="Times New Roman" w:cs="Times New Roman"/>
        </w:rPr>
        <w:t xml:space="preserve"> järgmises sõnastuses:</w:t>
      </w:r>
    </w:p>
    <w:p w14:paraId="0BEEAE9C" w14:textId="77777777" w:rsidR="00FD18BF" w:rsidRPr="00A37693" w:rsidRDefault="00FD18BF" w:rsidP="004F622E">
      <w:pPr>
        <w:spacing w:after="0" w:line="240" w:lineRule="auto"/>
        <w:jc w:val="both"/>
        <w:rPr>
          <w:rFonts w:ascii="Times New Roman" w:hAnsi="Times New Roman" w:cs="Times New Roman"/>
        </w:rPr>
      </w:pPr>
    </w:p>
    <w:p w14:paraId="00C251E4" w14:textId="5A07470F"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„1</w:t>
      </w:r>
      <w:r w:rsidRPr="00A37693">
        <w:rPr>
          <w:rFonts w:ascii="Times New Roman" w:hAnsi="Times New Roman" w:cs="Times New Roman"/>
          <w:vertAlign w:val="superscript"/>
        </w:rPr>
        <w:t>1</w:t>
      </w:r>
      <w:r w:rsidRPr="00A37693">
        <w:rPr>
          <w:rFonts w:ascii="Times New Roman" w:hAnsi="Times New Roman" w:cs="Times New Roman"/>
        </w:rPr>
        <w:t xml:space="preserve">) olla erakonna liige </w:t>
      </w:r>
      <w:r w:rsidR="007908FD">
        <w:rPr>
          <w:rFonts w:ascii="Times New Roman" w:hAnsi="Times New Roman" w:cs="Times New Roman"/>
        </w:rPr>
        <w:t>eg</w:t>
      </w:r>
      <w:r w:rsidRPr="00A37693">
        <w:rPr>
          <w:rFonts w:ascii="Times New Roman" w:hAnsi="Times New Roman" w:cs="Times New Roman"/>
        </w:rPr>
        <w:t>a osaleda muul moel erakonna tegevuses;“;</w:t>
      </w:r>
    </w:p>
    <w:p w14:paraId="13ED2B7D" w14:textId="77777777" w:rsidR="00FD18BF" w:rsidRPr="00A37693" w:rsidRDefault="00FD18BF" w:rsidP="004F622E">
      <w:pPr>
        <w:spacing w:after="0" w:line="240" w:lineRule="auto"/>
        <w:jc w:val="both"/>
        <w:rPr>
          <w:rFonts w:ascii="Times New Roman" w:hAnsi="Times New Roman" w:cs="Times New Roman"/>
        </w:rPr>
      </w:pPr>
    </w:p>
    <w:p w14:paraId="39CC4622" w14:textId="46211FE6" w:rsidR="003571F6" w:rsidRDefault="00D35275" w:rsidP="00F74027">
      <w:pPr>
        <w:spacing w:after="0" w:line="240" w:lineRule="auto"/>
        <w:jc w:val="both"/>
        <w:rPr>
          <w:rFonts w:ascii="Times New Roman" w:hAnsi="Times New Roman" w:cs="Times New Roman"/>
        </w:rPr>
      </w:pPr>
      <w:r w:rsidRPr="00A37693">
        <w:rPr>
          <w:rFonts w:ascii="Times New Roman" w:hAnsi="Times New Roman" w:cs="Times New Roman"/>
          <w:b/>
        </w:rPr>
        <w:t>42</w:t>
      </w:r>
      <w:r w:rsidR="00F25420" w:rsidRPr="00A37693">
        <w:rPr>
          <w:rFonts w:ascii="Times New Roman" w:hAnsi="Times New Roman" w:cs="Times New Roman"/>
          <w:b/>
        </w:rPr>
        <w:t xml:space="preserve">) </w:t>
      </w:r>
      <w:r w:rsidR="00F25420" w:rsidRPr="00A37693">
        <w:rPr>
          <w:rFonts w:ascii="Times New Roman" w:hAnsi="Times New Roman" w:cs="Times New Roman"/>
        </w:rPr>
        <w:t>paragrahvi 22 täiendatakse lõikega 3 järgmises sõnastuses:</w:t>
      </w:r>
    </w:p>
    <w:p w14:paraId="639A1A26" w14:textId="77777777" w:rsidR="00FD18BF" w:rsidRPr="00A37693" w:rsidRDefault="00FD18BF" w:rsidP="004F622E">
      <w:pPr>
        <w:spacing w:after="0" w:line="240" w:lineRule="auto"/>
        <w:jc w:val="both"/>
        <w:rPr>
          <w:rFonts w:ascii="Times New Roman" w:hAnsi="Times New Roman" w:cs="Times New Roman"/>
        </w:rPr>
      </w:pPr>
    </w:p>
    <w:p w14:paraId="6CAB69EE" w14:textId="643DFD8A"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„(3) Käesoleva paragrahvi lõike 1 punktis 1</w:t>
      </w:r>
      <w:r w:rsidRPr="00A37693">
        <w:rPr>
          <w:rFonts w:ascii="Times New Roman" w:hAnsi="Times New Roman" w:cs="Times New Roman"/>
          <w:vertAlign w:val="superscript"/>
        </w:rPr>
        <w:t>1</w:t>
      </w:r>
      <w:r w:rsidRPr="00A37693">
        <w:rPr>
          <w:rFonts w:ascii="Times New Roman" w:hAnsi="Times New Roman" w:cs="Times New Roman"/>
        </w:rPr>
        <w:t xml:space="preserve"> ettenähtud piirang kehtib ka voliniku asetäitja-nõunikule.“;</w:t>
      </w:r>
    </w:p>
    <w:p w14:paraId="348D1AB0" w14:textId="77777777" w:rsidR="00FD18BF" w:rsidRPr="00A37693" w:rsidRDefault="00FD18BF" w:rsidP="004F622E">
      <w:pPr>
        <w:spacing w:after="0" w:line="240" w:lineRule="auto"/>
        <w:jc w:val="both"/>
        <w:rPr>
          <w:rFonts w:ascii="Times New Roman" w:hAnsi="Times New Roman" w:cs="Times New Roman"/>
        </w:rPr>
      </w:pPr>
    </w:p>
    <w:p w14:paraId="5C128A55" w14:textId="2BDED221" w:rsidR="008711CA"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4</w:t>
      </w:r>
      <w:r w:rsidR="00D35275" w:rsidRPr="00A37693">
        <w:rPr>
          <w:rFonts w:ascii="Times New Roman" w:hAnsi="Times New Roman" w:cs="Times New Roman"/>
          <w:b/>
        </w:rPr>
        <w:t>3</w:t>
      </w:r>
      <w:r w:rsidRPr="00A37693">
        <w:rPr>
          <w:rFonts w:ascii="Times New Roman" w:hAnsi="Times New Roman" w:cs="Times New Roman"/>
          <w:b/>
        </w:rPr>
        <w:t xml:space="preserve">) </w:t>
      </w:r>
      <w:r w:rsidRPr="00A37693">
        <w:rPr>
          <w:rFonts w:ascii="Times New Roman" w:hAnsi="Times New Roman" w:cs="Times New Roman"/>
        </w:rPr>
        <w:t xml:space="preserve">paragrahvi 23 </w:t>
      </w:r>
      <w:r w:rsidRPr="00956290">
        <w:rPr>
          <w:rFonts w:ascii="Times New Roman" w:hAnsi="Times New Roman" w:cs="Times New Roman"/>
        </w:rPr>
        <w:t xml:space="preserve">täiendatakse </w:t>
      </w:r>
      <w:r w:rsidR="009F399E" w:rsidRPr="00A37693">
        <w:rPr>
          <w:rFonts w:ascii="Times New Roman" w:hAnsi="Times New Roman" w:cs="Times New Roman"/>
        </w:rPr>
        <w:t xml:space="preserve">kolmanda </w:t>
      </w:r>
      <w:r w:rsidR="008711CA" w:rsidRPr="00A37693">
        <w:rPr>
          <w:rFonts w:ascii="Times New Roman" w:hAnsi="Times New Roman" w:cs="Times New Roman"/>
        </w:rPr>
        <w:t>lausega järgmises sõnastuses:</w:t>
      </w:r>
    </w:p>
    <w:p w14:paraId="3E8405E6" w14:textId="77777777" w:rsidR="00FD18BF" w:rsidRPr="00A37693" w:rsidRDefault="00FD18BF" w:rsidP="004F622E">
      <w:pPr>
        <w:spacing w:after="0" w:line="240" w:lineRule="auto"/>
        <w:jc w:val="both"/>
        <w:rPr>
          <w:rFonts w:ascii="Times New Roman" w:hAnsi="Times New Roman" w:cs="Times New Roman"/>
        </w:rPr>
      </w:pPr>
    </w:p>
    <w:p w14:paraId="070BC421" w14:textId="1A94A712"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„Töövaidluskomisjon võib </w:t>
      </w:r>
      <w:r w:rsidR="0011138A">
        <w:rPr>
          <w:rFonts w:ascii="Times New Roman" w:hAnsi="Times New Roman" w:cs="Times New Roman"/>
        </w:rPr>
        <w:t xml:space="preserve">diskrimineerimisvaidluse lahendada </w:t>
      </w:r>
      <w:r w:rsidR="00496340">
        <w:rPr>
          <w:rFonts w:ascii="Times New Roman" w:hAnsi="Times New Roman" w:cs="Times New Roman"/>
        </w:rPr>
        <w:t>lepitusmenetluse korras, kui pooled avaldavad selleks soovi töövaidluskomisjoni</w:t>
      </w:r>
      <w:r w:rsidR="00FC1C62">
        <w:rPr>
          <w:rFonts w:ascii="Times New Roman" w:hAnsi="Times New Roman" w:cs="Times New Roman"/>
        </w:rPr>
        <w:t>s töövaidluse lahendamise kestel.</w:t>
      </w:r>
      <w:r w:rsidRPr="00A37693">
        <w:rPr>
          <w:rFonts w:ascii="Times New Roman" w:hAnsi="Times New Roman" w:cs="Times New Roman"/>
        </w:rPr>
        <w:t>“;</w:t>
      </w:r>
    </w:p>
    <w:p w14:paraId="19B5A275" w14:textId="77777777" w:rsidR="00FD18BF" w:rsidRPr="00A37693" w:rsidRDefault="00FD18BF" w:rsidP="004F622E">
      <w:pPr>
        <w:spacing w:after="0" w:line="240" w:lineRule="auto"/>
        <w:jc w:val="both"/>
        <w:rPr>
          <w:rFonts w:ascii="Times New Roman" w:hAnsi="Times New Roman" w:cs="Times New Roman"/>
        </w:rPr>
      </w:pPr>
    </w:p>
    <w:p w14:paraId="696FD26B" w14:textId="4D2F0CF9"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4</w:t>
      </w:r>
      <w:r w:rsidR="00D35275" w:rsidRPr="00A37693">
        <w:rPr>
          <w:rFonts w:ascii="Times New Roman" w:hAnsi="Times New Roman" w:cs="Times New Roman"/>
          <w:b/>
        </w:rPr>
        <w:t>4</w:t>
      </w:r>
      <w:r w:rsidRPr="00A37693">
        <w:rPr>
          <w:rFonts w:ascii="Times New Roman" w:hAnsi="Times New Roman" w:cs="Times New Roman"/>
          <w:b/>
        </w:rPr>
        <w:t xml:space="preserve">) </w:t>
      </w:r>
      <w:r w:rsidRPr="00A37693">
        <w:rPr>
          <w:rFonts w:ascii="Times New Roman" w:hAnsi="Times New Roman" w:cs="Times New Roman"/>
        </w:rPr>
        <w:t xml:space="preserve">paragrahvi 23 tekst loetakse lõikeks 1 ja </w:t>
      </w:r>
      <w:r w:rsidR="00141713" w:rsidRPr="00A37693">
        <w:rPr>
          <w:rFonts w:ascii="Times New Roman" w:hAnsi="Times New Roman" w:cs="Times New Roman"/>
        </w:rPr>
        <w:t xml:space="preserve">paragrahvi </w:t>
      </w:r>
      <w:r w:rsidRPr="00A37693">
        <w:rPr>
          <w:rFonts w:ascii="Times New Roman" w:hAnsi="Times New Roman" w:cs="Times New Roman"/>
        </w:rPr>
        <w:t>täiendatakse lõikega 2 järgmises sõnastuses:</w:t>
      </w:r>
    </w:p>
    <w:p w14:paraId="165FBC77" w14:textId="77777777" w:rsidR="00FD18BF" w:rsidRPr="00A37693" w:rsidRDefault="00FD18BF" w:rsidP="004F622E">
      <w:pPr>
        <w:spacing w:after="0" w:line="240" w:lineRule="auto"/>
        <w:jc w:val="both"/>
        <w:rPr>
          <w:rFonts w:ascii="Times New Roman" w:hAnsi="Times New Roman" w:cs="Times New Roman"/>
        </w:rPr>
      </w:pPr>
    </w:p>
    <w:p w14:paraId="01E84810" w14:textId="35B0F87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„(2) Diskrimineerimisvaidluse pooltel on kokkuleppel võimalik pöörduda ühiselt soolise võrdõiguslikkuse ja võrdse kohtlemise voliniku poole käesoleva seaduse § 16 lõike 1 punkti 3</w:t>
      </w:r>
      <w:r w:rsidRPr="00A37693">
        <w:rPr>
          <w:rFonts w:ascii="Times New Roman" w:hAnsi="Times New Roman" w:cs="Times New Roman"/>
          <w:vertAlign w:val="superscript"/>
        </w:rPr>
        <w:t>1</w:t>
      </w:r>
      <w:r w:rsidRPr="00A37693">
        <w:rPr>
          <w:rFonts w:ascii="Times New Roman" w:hAnsi="Times New Roman" w:cs="Times New Roman"/>
        </w:rPr>
        <w:t xml:space="preserve"> </w:t>
      </w:r>
      <w:r w:rsidR="00F66C97">
        <w:rPr>
          <w:rFonts w:ascii="Times New Roman" w:hAnsi="Times New Roman" w:cs="Times New Roman"/>
        </w:rPr>
        <w:t xml:space="preserve">kohaselt </w:t>
      </w:r>
      <w:r w:rsidRPr="00A37693">
        <w:rPr>
          <w:rFonts w:ascii="Times New Roman" w:hAnsi="Times New Roman" w:cs="Times New Roman"/>
        </w:rPr>
        <w:t>siduva arvamuse saamiseks.“;</w:t>
      </w:r>
    </w:p>
    <w:p w14:paraId="0E4CB6FC" w14:textId="77777777" w:rsidR="00FD18BF" w:rsidRPr="00A37693" w:rsidRDefault="00FD18BF" w:rsidP="004F622E">
      <w:pPr>
        <w:spacing w:after="0" w:line="240" w:lineRule="auto"/>
        <w:jc w:val="both"/>
        <w:rPr>
          <w:rFonts w:ascii="Times New Roman" w:hAnsi="Times New Roman" w:cs="Times New Roman"/>
        </w:rPr>
      </w:pPr>
    </w:p>
    <w:p w14:paraId="47214496" w14:textId="21117A29"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4</w:t>
      </w:r>
      <w:r w:rsidR="00D35275" w:rsidRPr="00A37693">
        <w:rPr>
          <w:rFonts w:ascii="Times New Roman" w:hAnsi="Times New Roman" w:cs="Times New Roman"/>
          <w:b/>
        </w:rPr>
        <w:t>5</w:t>
      </w:r>
      <w:r w:rsidRPr="00A37693">
        <w:rPr>
          <w:rFonts w:ascii="Times New Roman" w:hAnsi="Times New Roman" w:cs="Times New Roman"/>
          <w:b/>
        </w:rPr>
        <w:t xml:space="preserve">) </w:t>
      </w:r>
      <w:r w:rsidRPr="00A37693">
        <w:rPr>
          <w:rFonts w:ascii="Times New Roman" w:hAnsi="Times New Roman" w:cs="Times New Roman"/>
        </w:rPr>
        <w:t>paragrahvi 25 tekst loetakse lõikeks 1 ja</w:t>
      </w:r>
      <w:r w:rsidR="004063CE" w:rsidRPr="00A37693">
        <w:rPr>
          <w:rFonts w:ascii="Times New Roman" w:hAnsi="Times New Roman" w:cs="Times New Roman"/>
        </w:rPr>
        <w:t xml:space="preserve"> paragrahvi</w:t>
      </w:r>
      <w:r w:rsidRPr="00A37693">
        <w:rPr>
          <w:rFonts w:ascii="Times New Roman" w:hAnsi="Times New Roman" w:cs="Times New Roman"/>
        </w:rPr>
        <w:t xml:space="preserve"> täiendatakse lõikega 2 järgmises sõnastuses:</w:t>
      </w:r>
    </w:p>
    <w:p w14:paraId="50F7C35F" w14:textId="77777777" w:rsidR="00FD18BF" w:rsidRPr="00A37693" w:rsidRDefault="00FD18BF" w:rsidP="004F622E">
      <w:pPr>
        <w:spacing w:after="0" w:line="240" w:lineRule="auto"/>
        <w:jc w:val="both"/>
        <w:rPr>
          <w:rFonts w:ascii="Times New Roman" w:hAnsi="Times New Roman" w:cs="Times New Roman"/>
        </w:rPr>
      </w:pPr>
    </w:p>
    <w:p w14:paraId="6250FFDD" w14:textId="14E8E906"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„(2) Käesoleva paragrahvi lõikes 1 ettenähtud nõude aegumise tähtaja </w:t>
      </w:r>
      <w:commentRangeStart w:id="32"/>
      <w:r w:rsidRPr="00A37693">
        <w:rPr>
          <w:rFonts w:ascii="Times New Roman" w:hAnsi="Times New Roman" w:cs="Times New Roman"/>
        </w:rPr>
        <w:t xml:space="preserve">kulgemine peatub </w:t>
      </w:r>
      <w:commentRangeEnd w:id="32"/>
      <w:r w:rsidR="00486F10">
        <w:rPr>
          <w:rStyle w:val="Kommentaariviide"/>
        </w:rPr>
        <w:commentReference w:id="32"/>
      </w:r>
      <w:r w:rsidRPr="00A37693">
        <w:rPr>
          <w:rFonts w:ascii="Times New Roman" w:hAnsi="Times New Roman" w:cs="Times New Roman"/>
        </w:rPr>
        <w:t xml:space="preserve">õiguskantsleri </w:t>
      </w:r>
      <w:r w:rsidR="007F43CA">
        <w:rPr>
          <w:rFonts w:ascii="Times New Roman" w:hAnsi="Times New Roman" w:cs="Times New Roman"/>
        </w:rPr>
        <w:t>läbiviidava</w:t>
      </w:r>
      <w:r w:rsidRPr="00A37693">
        <w:rPr>
          <w:rFonts w:ascii="Times New Roman" w:hAnsi="Times New Roman" w:cs="Times New Roman"/>
        </w:rPr>
        <w:t xml:space="preserve"> lepitusmenetluse ja voliniku siduva arvamuse andmise menetluse ajaks.“;</w:t>
      </w:r>
    </w:p>
    <w:p w14:paraId="79FF9084" w14:textId="77777777" w:rsidR="00FD18BF" w:rsidRPr="00A37693" w:rsidRDefault="00FD18BF" w:rsidP="004F622E">
      <w:pPr>
        <w:spacing w:after="0" w:line="240" w:lineRule="auto"/>
        <w:jc w:val="both"/>
        <w:rPr>
          <w:rFonts w:ascii="Times New Roman" w:hAnsi="Times New Roman" w:cs="Times New Roman"/>
        </w:rPr>
      </w:pPr>
    </w:p>
    <w:p w14:paraId="3975A70A" w14:textId="22E21843" w:rsidR="00507A19" w:rsidRDefault="00F25420" w:rsidP="00F74027">
      <w:pPr>
        <w:spacing w:after="0" w:line="240" w:lineRule="auto"/>
        <w:jc w:val="both"/>
        <w:rPr>
          <w:rFonts w:ascii="Times New Roman" w:hAnsi="Times New Roman" w:cs="Times New Roman"/>
        </w:rPr>
      </w:pPr>
      <w:r w:rsidRPr="00A37693">
        <w:rPr>
          <w:rFonts w:ascii="Times New Roman" w:hAnsi="Times New Roman" w:cs="Times New Roman"/>
          <w:b/>
        </w:rPr>
        <w:t>4</w:t>
      </w:r>
      <w:r w:rsidR="00D35275" w:rsidRPr="00A37693">
        <w:rPr>
          <w:rFonts w:ascii="Times New Roman" w:hAnsi="Times New Roman" w:cs="Times New Roman"/>
          <w:b/>
        </w:rPr>
        <w:t>6</w:t>
      </w:r>
      <w:r w:rsidRPr="00A37693">
        <w:rPr>
          <w:rFonts w:ascii="Times New Roman" w:hAnsi="Times New Roman" w:cs="Times New Roman"/>
          <w:b/>
        </w:rPr>
        <w:t xml:space="preserve">) </w:t>
      </w:r>
      <w:r w:rsidRPr="00A37693">
        <w:rPr>
          <w:rFonts w:ascii="Times New Roman" w:hAnsi="Times New Roman" w:cs="Times New Roman"/>
        </w:rPr>
        <w:t xml:space="preserve">seaduse normitehnilist märkust täiendatakse </w:t>
      </w:r>
      <w:r w:rsidR="002771BF" w:rsidRPr="00A37693">
        <w:rPr>
          <w:rFonts w:ascii="Times New Roman" w:hAnsi="Times New Roman" w:cs="Times New Roman"/>
        </w:rPr>
        <w:t>tekstiosaga järgmises sõnastuses:</w:t>
      </w:r>
    </w:p>
    <w:p w14:paraId="227E90A3" w14:textId="77777777" w:rsidR="00FD18BF" w:rsidRPr="00A37693" w:rsidRDefault="00FD18BF" w:rsidP="004F622E">
      <w:pPr>
        <w:spacing w:after="0" w:line="240" w:lineRule="auto"/>
        <w:jc w:val="both"/>
        <w:rPr>
          <w:rFonts w:ascii="Times New Roman" w:hAnsi="Times New Roman" w:cs="Times New Roman"/>
        </w:rPr>
      </w:pPr>
    </w:p>
    <w:p w14:paraId="40CBA04E" w14:textId="50275370" w:rsidR="00D1102D"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 xml:space="preserve">„nõukogu direktiiv (EL) 2024/1499 </w:t>
      </w:r>
      <w:proofErr w:type="spellStart"/>
      <w:r w:rsidRPr="00A37693">
        <w:rPr>
          <w:rFonts w:ascii="Times New Roman" w:hAnsi="Times New Roman" w:cs="Times New Roman"/>
        </w:rPr>
        <w:t>võrdõigusasutuste</w:t>
      </w:r>
      <w:proofErr w:type="spellEnd"/>
      <w:r w:rsidRPr="00A37693">
        <w:rPr>
          <w:rFonts w:ascii="Times New Roman" w:hAnsi="Times New Roman" w:cs="Times New Roman"/>
        </w:rPr>
        <w:t xml:space="preserve"> suhtes kohaldatavate nõuete kohta isikute võrdse kohtlemise valdkonnas sõltumata isiku rassilisest või etnilisest päritolust, isikute võrdse kohtlemise kohta tööhõive ja elukutse küsimustes sõltumata isiku usutunnistusest või veendumustest, puudest, vanusest või seksuaalsest </w:t>
      </w:r>
      <w:proofErr w:type="spellStart"/>
      <w:r w:rsidRPr="00A37693">
        <w:rPr>
          <w:rFonts w:ascii="Times New Roman" w:hAnsi="Times New Roman" w:cs="Times New Roman"/>
        </w:rPr>
        <w:t>sättumusest</w:t>
      </w:r>
      <w:proofErr w:type="spellEnd"/>
      <w:r w:rsidRPr="00A37693">
        <w:rPr>
          <w:rFonts w:ascii="Times New Roman" w:hAnsi="Times New Roman" w:cs="Times New Roman"/>
        </w:rPr>
        <w:t>, naiste ja meeste võrdse kohtlemise kohta sotsiaalkindlustuse valdkonnas ning seoses kaupade ja teenuste kättesaadavuse ja pakkumisega ning millega muudetakse direktiive 2000/43/EÜ ja 2004/113/EÜ (ELT L</w:t>
      </w:r>
      <w:r w:rsidR="007D0B39">
        <w:rPr>
          <w:rFonts w:ascii="Times New Roman" w:hAnsi="Times New Roman" w:cs="Times New Roman"/>
        </w:rPr>
        <w:t>,</w:t>
      </w:r>
      <w:r w:rsidRPr="00A37693">
        <w:rPr>
          <w:rFonts w:ascii="Times New Roman" w:hAnsi="Times New Roman" w:cs="Times New Roman"/>
        </w:rPr>
        <w:t xml:space="preserve"> </w:t>
      </w:r>
      <w:r w:rsidR="003E3C96" w:rsidRPr="00A37693">
        <w:rPr>
          <w:rFonts w:ascii="Times New Roman" w:hAnsi="Times New Roman" w:cs="Times New Roman"/>
        </w:rPr>
        <w:t>2024/1499</w:t>
      </w:r>
      <w:r w:rsidRPr="00A37693">
        <w:rPr>
          <w:rFonts w:ascii="Times New Roman" w:hAnsi="Times New Roman" w:cs="Times New Roman"/>
        </w:rPr>
        <w:t xml:space="preserve">, 29.05.2024); </w:t>
      </w:r>
    </w:p>
    <w:p w14:paraId="681E52D3" w14:textId="3F76ED73" w:rsidR="00DC44BE"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Euroopa Parlamendi ja nõukogu direktiiv (EL) 2024/1500 </w:t>
      </w:r>
      <w:proofErr w:type="spellStart"/>
      <w:r w:rsidRPr="00A37693">
        <w:rPr>
          <w:rFonts w:ascii="Times New Roman" w:hAnsi="Times New Roman" w:cs="Times New Roman"/>
        </w:rPr>
        <w:t>võrdõigusasutuste</w:t>
      </w:r>
      <w:proofErr w:type="spellEnd"/>
      <w:r w:rsidRPr="00A37693">
        <w:rPr>
          <w:rFonts w:ascii="Times New Roman" w:hAnsi="Times New Roman" w:cs="Times New Roman"/>
        </w:rPr>
        <w:t xml:space="preserve"> suhtes kohaldatavate nõuete kohta naiste ja meeste võrdse kohtlemise ja võrdsete võimaluste valdkonnas tööhõive ja elukutse küsimustes ning millega muudetakse direktiive 2006/54/EÜ ja 2010/41/EL (ELT L</w:t>
      </w:r>
      <w:r w:rsidR="004602F2">
        <w:rPr>
          <w:rFonts w:ascii="Times New Roman" w:hAnsi="Times New Roman" w:cs="Times New Roman"/>
        </w:rPr>
        <w:t>,</w:t>
      </w:r>
      <w:r w:rsidRPr="00A37693">
        <w:rPr>
          <w:rFonts w:ascii="Times New Roman" w:hAnsi="Times New Roman" w:cs="Times New Roman"/>
        </w:rPr>
        <w:t xml:space="preserve"> </w:t>
      </w:r>
      <w:r w:rsidR="006A7501" w:rsidRPr="00A37693">
        <w:rPr>
          <w:rFonts w:ascii="Times New Roman" w:hAnsi="Times New Roman" w:cs="Times New Roman"/>
        </w:rPr>
        <w:t>2024/1500</w:t>
      </w:r>
      <w:r w:rsidR="00BA21C5" w:rsidRPr="00A37693">
        <w:rPr>
          <w:rFonts w:ascii="Times New Roman" w:hAnsi="Times New Roman" w:cs="Times New Roman"/>
        </w:rPr>
        <w:t>,</w:t>
      </w:r>
      <w:r w:rsidRPr="00A37693">
        <w:rPr>
          <w:rFonts w:ascii="Times New Roman" w:hAnsi="Times New Roman" w:cs="Times New Roman"/>
        </w:rPr>
        <w:t xml:space="preserve"> 29.05.2024)</w:t>
      </w:r>
      <w:r w:rsidR="00C07396">
        <w:rPr>
          <w:rFonts w:ascii="Times New Roman" w:hAnsi="Times New Roman" w:cs="Times New Roman"/>
        </w:rPr>
        <w:t>.</w:t>
      </w:r>
      <w:r w:rsidRPr="00A37693">
        <w:rPr>
          <w:rFonts w:ascii="Times New Roman" w:hAnsi="Times New Roman" w:cs="Times New Roman"/>
        </w:rPr>
        <w:t>“.</w:t>
      </w:r>
    </w:p>
    <w:p w14:paraId="0411770F" w14:textId="77777777" w:rsidR="00FD18BF" w:rsidRPr="00A37693" w:rsidRDefault="00FD18BF" w:rsidP="004F622E">
      <w:pPr>
        <w:spacing w:after="0" w:line="240" w:lineRule="auto"/>
        <w:jc w:val="both"/>
        <w:rPr>
          <w:rFonts w:ascii="Times New Roman" w:hAnsi="Times New Roman" w:cs="Times New Roman"/>
        </w:rPr>
      </w:pPr>
    </w:p>
    <w:p w14:paraId="51BD115C" w14:textId="77777777" w:rsidR="004656B9" w:rsidRPr="00A37693" w:rsidRDefault="004656B9" w:rsidP="004F622E">
      <w:pPr>
        <w:spacing w:after="0" w:line="240" w:lineRule="auto"/>
        <w:jc w:val="both"/>
        <w:rPr>
          <w:rFonts w:ascii="Times New Roman" w:hAnsi="Times New Roman" w:cs="Times New Roman"/>
          <w:b/>
        </w:rPr>
      </w:pPr>
      <w:r w:rsidRPr="00A37693">
        <w:rPr>
          <w:rFonts w:ascii="Times New Roman" w:hAnsi="Times New Roman" w:cs="Times New Roman"/>
          <w:b/>
        </w:rPr>
        <w:t>§ 2. Avaliku teenistuse seaduse muutmine</w:t>
      </w:r>
    </w:p>
    <w:p w14:paraId="52C88D28" w14:textId="77777777" w:rsidR="00FD18BF" w:rsidRDefault="00FD18BF" w:rsidP="00F74027">
      <w:pPr>
        <w:spacing w:after="0" w:line="240" w:lineRule="auto"/>
        <w:jc w:val="both"/>
        <w:rPr>
          <w:rFonts w:ascii="Times New Roman" w:hAnsi="Times New Roman" w:cs="Times New Roman"/>
          <w:bCs/>
        </w:rPr>
      </w:pPr>
    </w:p>
    <w:p w14:paraId="5D4FDA00" w14:textId="5A1AD775" w:rsidR="004656B9" w:rsidRPr="00A37693" w:rsidRDefault="004656B9" w:rsidP="004F622E">
      <w:pPr>
        <w:spacing w:after="0" w:line="240" w:lineRule="auto"/>
        <w:jc w:val="both"/>
        <w:rPr>
          <w:rFonts w:ascii="Times New Roman" w:hAnsi="Times New Roman" w:cs="Times New Roman"/>
          <w:bCs/>
        </w:rPr>
      </w:pPr>
      <w:r w:rsidRPr="00A37693">
        <w:rPr>
          <w:rFonts w:ascii="Times New Roman" w:hAnsi="Times New Roman" w:cs="Times New Roman"/>
          <w:bCs/>
        </w:rPr>
        <w:t>Avaliku teenistuse seaduses tehakse järgmised muudatused:</w:t>
      </w:r>
    </w:p>
    <w:p w14:paraId="36FF4E44" w14:textId="539B7B61" w:rsidR="004656B9" w:rsidRDefault="004656B9" w:rsidP="00F74027">
      <w:pPr>
        <w:spacing w:after="0" w:line="240" w:lineRule="auto"/>
        <w:jc w:val="both"/>
        <w:rPr>
          <w:rFonts w:ascii="Times New Roman" w:hAnsi="Times New Roman" w:cs="Times New Roman"/>
          <w:bCs/>
        </w:rPr>
      </w:pPr>
      <w:r w:rsidRPr="004F622E">
        <w:rPr>
          <w:rFonts w:ascii="Times New Roman" w:hAnsi="Times New Roman" w:cs="Times New Roman"/>
          <w:b/>
        </w:rPr>
        <w:t>1)</w:t>
      </w:r>
      <w:r w:rsidRPr="00A37693">
        <w:rPr>
          <w:rFonts w:ascii="Times New Roman" w:hAnsi="Times New Roman" w:cs="Times New Roman"/>
          <w:bCs/>
        </w:rPr>
        <w:t xml:space="preserve"> </w:t>
      </w:r>
      <w:r w:rsidR="003751F5">
        <w:rPr>
          <w:rFonts w:ascii="Times New Roman" w:hAnsi="Times New Roman" w:cs="Times New Roman"/>
          <w:bCs/>
        </w:rPr>
        <w:t>paragrahvi</w:t>
      </w:r>
      <w:r w:rsidR="003751F5" w:rsidRPr="00A37693">
        <w:rPr>
          <w:rFonts w:ascii="Times New Roman" w:hAnsi="Times New Roman" w:cs="Times New Roman"/>
          <w:bCs/>
        </w:rPr>
        <w:t xml:space="preserve"> </w:t>
      </w:r>
      <w:r w:rsidRPr="00A37693">
        <w:rPr>
          <w:rFonts w:ascii="Times New Roman" w:hAnsi="Times New Roman" w:cs="Times New Roman"/>
          <w:bCs/>
        </w:rPr>
        <w:t>14 lõike 4 tei</w:t>
      </w:r>
      <w:r w:rsidR="003751F5">
        <w:rPr>
          <w:rFonts w:ascii="Times New Roman" w:hAnsi="Times New Roman" w:cs="Times New Roman"/>
          <w:bCs/>
        </w:rPr>
        <w:t>ne</w:t>
      </w:r>
      <w:r w:rsidR="003E5591" w:rsidRPr="00A37693">
        <w:rPr>
          <w:rFonts w:ascii="Times New Roman" w:hAnsi="Times New Roman" w:cs="Times New Roman"/>
          <w:bCs/>
        </w:rPr>
        <w:t xml:space="preserve"> lause muudetakse ja sõnastatakse järgmiselt</w:t>
      </w:r>
      <w:r w:rsidRPr="00A37693">
        <w:rPr>
          <w:rFonts w:ascii="Times New Roman" w:hAnsi="Times New Roman" w:cs="Times New Roman"/>
          <w:bCs/>
        </w:rPr>
        <w:t xml:space="preserve">: </w:t>
      </w:r>
    </w:p>
    <w:p w14:paraId="4A69011D" w14:textId="77777777" w:rsidR="00FD18BF" w:rsidRPr="00A37693" w:rsidRDefault="00FD18BF" w:rsidP="004F622E">
      <w:pPr>
        <w:spacing w:after="0" w:line="240" w:lineRule="auto"/>
        <w:jc w:val="both"/>
        <w:rPr>
          <w:rFonts w:ascii="Times New Roman" w:hAnsi="Times New Roman" w:cs="Times New Roman"/>
          <w:bCs/>
        </w:rPr>
      </w:pPr>
    </w:p>
    <w:p w14:paraId="7B6A5F44" w14:textId="4E66A3F0" w:rsidR="004656B9" w:rsidRDefault="004656B9" w:rsidP="00F74027">
      <w:pPr>
        <w:spacing w:after="0" w:line="240" w:lineRule="auto"/>
        <w:jc w:val="both"/>
        <w:rPr>
          <w:rFonts w:ascii="Times New Roman" w:hAnsi="Times New Roman" w:cs="Times New Roman"/>
          <w:bCs/>
        </w:rPr>
      </w:pPr>
      <w:r w:rsidRPr="00A37693">
        <w:rPr>
          <w:rFonts w:ascii="Times New Roman" w:hAnsi="Times New Roman" w:cs="Times New Roman"/>
          <w:bCs/>
        </w:rPr>
        <w:t xml:space="preserve">„Soolise võrdõiguslikkuse ja võrdse kohtlemise voliniku ja tema asetäitja-nõuniku teenistusülesannete täitmiseks vajalike teadmiste ja oskuste nõuded ja vajaduse korral </w:t>
      </w:r>
      <w:r w:rsidR="00BC777D">
        <w:rPr>
          <w:rFonts w:ascii="Times New Roman" w:hAnsi="Times New Roman" w:cs="Times New Roman"/>
          <w:bCs/>
        </w:rPr>
        <w:t>lisa</w:t>
      </w:r>
      <w:r w:rsidRPr="00A37693">
        <w:rPr>
          <w:rFonts w:ascii="Times New Roman" w:hAnsi="Times New Roman" w:cs="Times New Roman"/>
          <w:bCs/>
        </w:rPr>
        <w:t xml:space="preserve">nõuete </w:t>
      </w:r>
      <w:r w:rsidR="0034220F">
        <w:rPr>
          <w:rFonts w:ascii="Times New Roman" w:hAnsi="Times New Roman" w:cs="Times New Roman"/>
          <w:bCs/>
        </w:rPr>
        <w:t>kehtestamise</w:t>
      </w:r>
      <w:r w:rsidR="0034220F" w:rsidRPr="00A37693">
        <w:rPr>
          <w:rFonts w:ascii="Times New Roman" w:hAnsi="Times New Roman" w:cs="Times New Roman"/>
          <w:bCs/>
        </w:rPr>
        <w:t xml:space="preserve"> </w:t>
      </w:r>
      <w:r w:rsidRPr="00A37693">
        <w:rPr>
          <w:rFonts w:ascii="Times New Roman" w:hAnsi="Times New Roman" w:cs="Times New Roman"/>
          <w:bCs/>
        </w:rPr>
        <w:t xml:space="preserve">kord </w:t>
      </w:r>
      <w:commentRangeStart w:id="33"/>
      <w:del w:id="34" w:author="Katariina Kärsten - JUSTDIGI" w:date="2025-12-18T15:41:00Z" w16du:dateUtc="2025-12-18T13:41:00Z">
        <w:r w:rsidR="00F94323" w:rsidRPr="000F42D6" w:rsidDel="000B00B1">
          <w:rPr>
            <w:rFonts w:ascii="Times New Roman" w:hAnsi="Times New Roman" w:cs="Times New Roman"/>
            <w:bCs/>
          </w:rPr>
          <w:delText xml:space="preserve">on </w:delText>
        </w:r>
      </w:del>
      <w:r w:rsidR="00F94323" w:rsidRPr="000F42D6">
        <w:rPr>
          <w:rFonts w:ascii="Times New Roman" w:hAnsi="Times New Roman" w:cs="Times New Roman"/>
          <w:bCs/>
        </w:rPr>
        <w:t>kehtestat</w:t>
      </w:r>
      <w:ins w:id="35" w:author="Katariina Kärsten - JUSTDIGI" w:date="2025-12-18T15:41:00Z" w16du:dateUtc="2025-12-18T13:41:00Z">
        <w:r w:rsidR="00F039F5">
          <w:rPr>
            <w:rFonts w:ascii="Times New Roman" w:hAnsi="Times New Roman" w:cs="Times New Roman"/>
            <w:bCs/>
          </w:rPr>
          <w:t>akse</w:t>
        </w:r>
      </w:ins>
      <w:del w:id="36" w:author="Katariina Kärsten - JUSTDIGI" w:date="2025-12-18T15:41:00Z" w16du:dateUtc="2025-12-18T13:41:00Z">
        <w:r w:rsidR="00F94323" w:rsidRPr="000F42D6" w:rsidDel="000B00B1">
          <w:rPr>
            <w:rFonts w:ascii="Times New Roman" w:hAnsi="Times New Roman" w:cs="Times New Roman"/>
            <w:bCs/>
          </w:rPr>
          <w:delText>ud</w:delText>
        </w:r>
      </w:del>
      <w:commentRangeEnd w:id="33"/>
      <w:r w:rsidR="003C2837">
        <w:rPr>
          <w:rStyle w:val="Kommentaariviide"/>
        </w:rPr>
        <w:commentReference w:id="33"/>
      </w:r>
      <w:r w:rsidR="00F94323" w:rsidRPr="00A37693">
        <w:rPr>
          <w:rFonts w:ascii="Times New Roman" w:hAnsi="Times New Roman" w:cs="Times New Roman"/>
          <w:bCs/>
        </w:rPr>
        <w:t xml:space="preserve"> </w:t>
      </w:r>
      <w:r w:rsidRPr="00A37693">
        <w:rPr>
          <w:rFonts w:ascii="Times New Roman" w:hAnsi="Times New Roman" w:cs="Times New Roman"/>
          <w:bCs/>
        </w:rPr>
        <w:t>võrdse kohtlemise seaduse</w:t>
      </w:r>
      <w:ins w:id="37" w:author="Katariina Kärsten - JUSTDIGI" w:date="2025-12-18T15:41:00Z" w16du:dateUtc="2025-12-18T13:41:00Z">
        <w:r w:rsidR="00F039F5">
          <w:rPr>
            <w:rFonts w:ascii="Times New Roman" w:hAnsi="Times New Roman" w:cs="Times New Roman"/>
            <w:bCs/>
          </w:rPr>
          <w:t>ga</w:t>
        </w:r>
      </w:ins>
      <w:del w:id="38" w:author="Katariina Kärsten - JUSTDIGI" w:date="2025-12-18T15:41:00Z" w16du:dateUtc="2025-12-18T13:41:00Z">
        <w:r w:rsidRPr="00A37693" w:rsidDel="00F039F5">
          <w:rPr>
            <w:rFonts w:ascii="Times New Roman" w:hAnsi="Times New Roman" w:cs="Times New Roman"/>
            <w:bCs/>
          </w:rPr>
          <w:delText>s</w:delText>
        </w:r>
      </w:del>
      <w:r w:rsidRPr="00A37693">
        <w:rPr>
          <w:rFonts w:ascii="Times New Roman" w:hAnsi="Times New Roman" w:cs="Times New Roman"/>
          <w:bCs/>
        </w:rPr>
        <w:t>.“;</w:t>
      </w:r>
    </w:p>
    <w:p w14:paraId="0FC4893A" w14:textId="77777777" w:rsidR="00FD18BF" w:rsidRPr="00A37693" w:rsidRDefault="00FD18BF" w:rsidP="004F622E">
      <w:pPr>
        <w:spacing w:after="0" w:line="240" w:lineRule="auto"/>
        <w:jc w:val="both"/>
        <w:rPr>
          <w:rFonts w:ascii="Times New Roman" w:hAnsi="Times New Roman" w:cs="Times New Roman"/>
          <w:bCs/>
        </w:rPr>
      </w:pPr>
    </w:p>
    <w:p w14:paraId="643F220D" w14:textId="2C4B190F" w:rsidR="009501AD" w:rsidRDefault="00830E65" w:rsidP="00F74027">
      <w:pPr>
        <w:spacing w:after="0" w:line="240" w:lineRule="auto"/>
        <w:jc w:val="both"/>
        <w:rPr>
          <w:rFonts w:ascii="Times New Roman" w:hAnsi="Times New Roman" w:cs="Times New Roman"/>
          <w:bCs/>
        </w:rPr>
      </w:pPr>
      <w:r w:rsidRPr="004F622E">
        <w:rPr>
          <w:rFonts w:ascii="Times New Roman" w:hAnsi="Times New Roman" w:cs="Times New Roman"/>
          <w:b/>
        </w:rPr>
        <w:t>2)</w:t>
      </w:r>
      <w:r w:rsidRPr="00A37693">
        <w:rPr>
          <w:rFonts w:ascii="Times New Roman" w:hAnsi="Times New Roman" w:cs="Times New Roman"/>
          <w:bCs/>
        </w:rPr>
        <w:t xml:space="preserve"> </w:t>
      </w:r>
      <w:r w:rsidR="00F21BBA">
        <w:rPr>
          <w:rFonts w:ascii="Times New Roman" w:hAnsi="Times New Roman" w:cs="Times New Roman"/>
          <w:bCs/>
        </w:rPr>
        <w:t>paragrahvi</w:t>
      </w:r>
      <w:r w:rsidR="00F21BBA" w:rsidRPr="00A37693">
        <w:rPr>
          <w:rFonts w:ascii="Times New Roman" w:hAnsi="Times New Roman" w:cs="Times New Roman"/>
          <w:bCs/>
        </w:rPr>
        <w:t xml:space="preserve"> </w:t>
      </w:r>
      <w:r w:rsidRPr="00A37693">
        <w:rPr>
          <w:rFonts w:ascii="Times New Roman" w:hAnsi="Times New Roman" w:cs="Times New Roman"/>
          <w:bCs/>
        </w:rPr>
        <w:t xml:space="preserve">16 </w:t>
      </w:r>
      <w:r w:rsidR="006075EB" w:rsidRPr="00A37693">
        <w:rPr>
          <w:rFonts w:ascii="Times New Roman" w:hAnsi="Times New Roman" w:cs="Times New Roman"/>
          <w:bCs/>
        </w:rPr>
        <w:t xml:space="preserve">lõiget 6 </w:t>
      </w:r>
      <w:r w:rsidR="00107D96" w:rsidRPr="00A37693">
        <w:rPr>
          <w:rFonts w:ascii="Times New Roman" w:hAnsi="Times New Roman" w:cs="Times New Roman"/>
          <w:bCs/>
        </w:rPr>
        <w:t xml:space="preserve">täiendatakse pärast </w:t>
      </w:r>
      <w:r w:rsidR="004B2229" w:rsidRPr="00A37693">
        <w:rPr>
          <w:rFonts w:ascii="Times New Roman" w:hAnsi="Times New Roman" w:cs="Times New Roman"/>
          <w:bCs/>
        </w:rPr>
        <w:t xml:space="preserve">sõna </w:t>
      </w:r>
      <w:r w:rsidR="001B0A9C" w:rsidRPr="00A37693">
        <w:rPr>
          <w:rFonts w:ascii="Times New Roman" w:hAnsi="Times New Roman" w:cs="Times New Roman"/>
          <w:bCs/>
        </w:rPr>
        <w:t>„</w:t>
      </w:r>
      <w:r w:rsidR="00F63048" w:rsidRPr="00A37693">
        <w:rPr>
          <w:rFonts w:ascii="Times New Roman" w:hAnsi="Times New Roman" w:cs="Times New Roman"/>
          <w:bCs/>
        </w:rPr>
        <w:t>juhtide</w:t>
      </w:r>
      <w:r w:rsidR="001B0A9C" w:rsidRPr="00A37693">
        <w:rPr>
          <w:rFonts w:ascii="Times New Roman" w:hAnsi="Times New Roman" w:cs="Times New Roman"/>
          <w:bCs/>
        </w:rPr>
        <w:t xml:space="preserve">“ sõnadega </w:t>
      </w:r>
      <w:bookmarkStart w:id="39" w:name="_Hlk209619685"/>
      <w:r w:rsidR="001B0A9C" w:rsidRPr="00A37693">
        <w:rPr>
          <w:rFonts w:ascii="Times New Roman" w:hAnsi="Times New Roman" w:cs="Times New Roman"/>
          <w:bCs/>
        </w:rPr>
        <w:t>„</w:t>
      </w:r>
      <w:r w:rsidR="00A234FF">
        <w:rPr>
          <w:rFonts w:ascii="Times New Roman" w:hAnsi="Times New Roman" w:cs="Times New Roman"/>
          <w:bCs/>
        </w:rPr>
        <w:t>ega</w:t>
      </w:r>
      <w:r w:rsidR="00834D65" w:rsidRPr="00A37693">
        <w:rPr>
          <w:rFonts w:ascii="Times New Roman" w:hAnsi="Times New Roman" w:cs="Times New Roman"/>
          <w:bCs/>
        </w:rPr>
        <w:t xml:space="preserve"> soolise võrdõiguslikkuse ja võrdse kohtlemise voliniku</w:t>
      </w:r>
      <w:bookmarkEnd w:id="39"/>
      <w:r w:rsidR="00834D65" w:rsidRPr="00A37693">
        <w:rPr>
          <w:rFonts w:ascii="Times New Roman" w:hAnsi="Times New Roman" w:cs="Times New Roman"/>
          <w:bCs/>
        </w:rPr>
        <w:t>“;</w:t>
      </w:r>
    </w:p>
    <w:p w14:paraId="77BA74E1" w14:textId="77777777" w:rsidR="00FD18BF" w:rsidRPr="00A37693" w:rsidRDefault="00FD18BF" w:rsidP="004F622E">
      <w:pPr>
        <w:spacing w:after="0" w:line="240" w:lineRule="auto"/>
        <w:jc w:val="both"/>
        <w:rPr>
          <w:rFonts w:ascii="Times New Roman" w:hAnsi="Times New Roman" w:cs="Times New Roman"/>
          <w:bCs/>
        </w:rPr>
      </w:pPr>
    </w:p>
    <w:p w14:paraId="3AD5A85E" w14:textId="023DA466" w:rsidR="004656B9" w:rsidRDefault="00830E65" w:rsidP="00F74027">
      <w:pPr>
        <w:spacing w:after="0" w:line="240" w:lineRule="auto"/>
        <w:jc w:val="both"/>
        <w:rPr>
          <w:rFonts w:ascii="Times New Roman" w:hAnsi="Times New Roman" w:cs="Times New Roman"/>
          <w:bCs/>
        </w:rPr>
      </w:pPr>
      <w:r w:rsidRPr="004F622E">
        <w:rPr>
          <w:rFonts w:ascii="Times New Roman" w:hAnsi="Times New Roman" w:cs="Times New Roman"/>
          <w:b/>
        </w:rPr>
        <w:t>3</w:t>
      </w:r>
      <w:r w:rsidR="004656B9" w:rsidRPr="004F622E">
        <w:rPr>
          <w:rFonts w:ascii="Times New Roman" w:hAnsi="Times New Roman" w:cs="Times New Roman"/>
          <w:b/>
        </w:rPr>
        <w:t>)</w:t>
      </w:r>
      <w:r w:rsidR="004656B9" w:rsidRPr="00A37693">
        <w:rPr>
          <w:rFonts w:ascii="Times New Roman" w:hAnsi="Times New Roman" w:cs="Times New Roman"/>
          <w:bCs/>
        </w:rPr>
        <w:t xml:space="preserve"> </w:t>
      </w:r>
      <w:r w:rsidR="00F21BBA">
        <w:rPr>
          <w:rFonts w:ascii="Times New Roman" w:hAnsi="Times New Roman" w:cs="Times New Roman"/>
          <w:bCs/>
        </w:rPr>
        <w:t>paragrahvi</w:t>
      </w:r>
      <w:r w:rsidR="00F21BBA" w:rsidRPr="00A37693">
        <w:rPr>
          <w:rFonts w:ascii="Times New Roman" w:hAnsi="Times New Roman" w:cs="Times New Roman"/>
          <w:bCs/>
        </w:rPr>
        <w:t xml:space="preserve"> </w:t>
      </w:r>
      <w:r w:rsidR="004656B9" w:rsidRPr="00A37693">
        <w:rPr>
          <w:rFonts w:ascii="Times New Roman" w:hAnsi="Times New Roman" w:cs="Times New Roman"/>
          <w:bCs/>
        </w:rPr>
        <w:t>23 l</w:t>
      </w:r>
      <w:r w:rsidR="00326D10">
        <w:rPr>
          <w:rFonts w:ascii="Times New Roman" w:hAnsi="Times New Roman" w:cs="Times New Roman"/>
          <w:bCs/>
        </w:rPr>
        <w:t>õike</w:t>
      </w:r>
      <w:r w:rsidR="004656B9" w:rsidRPr="00A37693">
        <w:rPr>
          <w:rFonts w:ascii="Times New Roman" w:hAnsi="Times New Roman" w:cs="Times New Roman"/>
          <w:bCs/>
        </w:rPr>
        <w:t xml:space="preserve"> 2 punkt 6 tunnistatakse kehtetuks.</w:t>
      </w:r>
    </w:p>
    <w:p w14:paraId="3BCE5F78" w14:textId="77777777" w:rsidR="00FD18BF" w:rsidRPr="00A37693" w:rsidRDefault="00FD18BF" w:rsidP="004F622E">
      <w:pPr>
        <w:spacing w:after="0" w:line="240" w:lineRule="auto"/>
        <w:jc w:val="both"/>
        <w:rPr>
          <w:rFonts w:ascii="Times New Roman" w:hAnsi="Times New Roman" w:cs="Times New Roman"/>
          <w:bCs/>
        </w:rPr>
      </w:pPr>
    </w:p>
    <w:p w14:paraId="11639344" w14:textId="7D02EEF8"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 </w:t>
      </w:r>
      <w:r w:rsidR="004656B9" w:rsidRPr="00A37693">
        <w:rPr>
          <w:rFonts w:ascii="Times New Roman" w:hAnsi="Times New Roman" w:cs="Times New Roman"/>
          <w:b/>
        </w:rPr>
        <w:t>3</w:t>
      </w:r>
      <w:r w:rsidRPr="00A37693">
        <w:rPr>
          <w:rFonts w:ascii="Times New Roman" w:hAnsi="Times New Roman" w:cs="Times New Roman"/>
          <w:b/>
        </w:rPr>
        <w:t>. Erakonnaseaduse muutmine</w:t>
      </w:r>
    </w:p>
    <w:p w14:paraId="57C8C4DC" w14:textId="77777777" w:rsidR="00776484" w:rsidRDefault="00776484" w:rsidP="00F74027">
      <w:pPr>
        <w:spacing w:after="0" w:line="240" w:lineRule="auto"/>
        <w:jc w:val="both"/>
        <w:rPr>
          <w:rFonts w:ascii="Times New Roman" w:hAnsi="Times New Roman" w:cs="Times New Roman"/>
        </w:rPr>
      </w:pPr>
    </w:p>
    <w:p w14:paraId="337B6CA5" w14:textId="3E8E4BC6"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Erakonnaseaduse </w:t>
      </w:r>
      <w:r w:rsidR="008711CA" w:rsidRPr="00A37693">
        <w:rPr>
          <w:rFonts w:ascii="Times New Roman" w:hAnsi="Times New Roman" w:cs="Times New Roman"/>
        </w:rPr>
        <w:t>§</w:t>
      </w:r>
      <w:r w:rsidRPr="00A37693">
        <w:rPr>
          <w:rFonts w:ascii="Times New Roman" w:hAnsi="Times New Roman" w:cs="Times New Roman"/>
        </w:rPr>
        <w:t xml:space="preserve"> 5 lõiget 3 täiendatakse punktiga </w:t>
      </w:r>
      <w:commentRangeStart w:id="40"/>
      <w:ins w:id="41" w:author="Katariina Kärsten - JUSTDIGI" w:date="2025-12-18T15:48:00Z" w16du:dateUtc="2025-12-18T13:48:00Z">
        <w:r w:rsidR="003C2837">
          <w:rPr>
            <w:rFonts w:ascii="Times New Roman" w:hAnsi="Times New Roman" w:cs="Times New Roman"/>
          </w:rPr>
          <w:t>8</w:t>
        </w:r>
      </w:ins>
      <w:del w:id="42" w:author="Katariina Kärsten - JUSTDIGI" w:date="2025-12-18T15:48:00Z" w16du:dateUtc="2025-12-18T13:48:00Z">
        <w:r w:rsidRPr="00A37693" w:rsidDel="003C2837">
          <w:rPr>
            <w:rFonts w:ascii="Times New Roman" w:hAnsi="Times New Roman" w:cs="Times New Roman"/>
          </w:rPr>
          <w:delText>6</w:delText>
        </w:r>
        <w:r w:rsidRPr="00A37693" w:rsidDel="003C2837">
          <w:rPr>
            <w:rFonts w:ascii="Times New Roman" w:hAnsi="Times New Roman" w:cs="Times New Roman"/>
            <w:vertAlign w:val="superscript"/>
          </w:rPr>
          <w:delText>1</w:delText>
        </w:r>
      </w:del>
      <w:commentRangeEnd w:id="40"/>
      <w:r w:rsidR="00B56D78">
        <w:rPr>
          <w:rStyle w:val="Kommentaariviide"/>
        </w:rPr>
        <w:commentReference w:id="40"/>
      </w:r>
      <w:r w:rsidRPr="00A37693">
        <w:rPr>
          <w:rFonts w:ascii="Times New Roman" w:hAnsi="Times New Roman" w:cs="Times New Roman"/>
        </w:rPr>
        <w:t xml:space="preserve"> järgmises sõnastuses:</w:t>
      </w:r>
    </w:p>
    <w:p w14:paraId="3E959F4A" w14:textId="77777777" w:rsidR="00776484" w:rsidRPr="00A37693" w:rsidRDefault="00776484" w:rsidP="004F622E">
      <w:pPr>
        <w:spacing w:after="0" w:line="240" w:lineRule="auto"/>
        <w:jc w:val="both"/>
        <w:rPr>
          <w:rFonts w:ascii="Times New Roman" w:hAnsi="Times New Roman" w:cs="Times New Roman"/>
        </w:rPr>
      </w:pPr>
    </w:p>
    <w:p w14:paraId="2103D58D" w14:textId="3E56994B"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w:t>
      </w:r>
      <w:ins w:id="43" w:author="Katariina Kärsten - JUSTDIGI" w:date="2025-12-18T15:48:00Z" w16du:dateUtc="2025-12-18T13:48:00Z">
        <w:r w:rsidR="003C2837">
          <w:rPr>
            <w:rFonts w:ascii="Times New Roman" w:hAnsi="Times New Roman" w:cs="Times New Roman"/>
          </w:rPr>
          <w:t>8</w:t>
        </w:r>
      </w:ins>
      <w:del w:id="44" w:author="Katariina Kärsten - JUSTDIGI" w:date="2025-12-18T15:48:00Z" w16du:dateUtc="2025-12-18T13:48:00Z">
        <w:r w:rsidRPr="00A37693" w:rsidDel="003C2837">
          <w:rPr>
            <w:rFonts w:ascii="Times New Roman" w:hAnsi="Times New Roman" w:cs="Times New Roman"/>
          </w:rPr>
          <w:delText>6</w:delText>
        </w:r>
        <w:r w:rsidRPr="00A37693" w:rsidDel="003C2837">
          <w:rPr>
            <w:rFonts w:ascii="Times New Roman" w:hAnsi="Times New Roman" w:cs="Times New Roman"/>
            <w:vertAlign w:val="superscript"/>
          </w:rPr>
          <w:delText>1</w:delText>
        </w:r>
      </w:del>
      <w:r w:rsidRPr="00A37693">
        <w:rPr>
          <w:rFonts w:ascii="Times New Roman" w:hAnsi="Times New Roman" w:cs="Times New Roman"/>
        </w:rPr>
        <w:t>) soolise võrdõiguslikkuse ja võrdse kohtlemise volinik ja tema asetäitja-nõunik.“.</w:t>
      </w:r>
    </w:p>
    <w:p w14:paraId="68321A9D" w14:textId="77777777" w:rsidR="00776484" w:rsidRPr="00A37693" w:rsidRDefault="00776484" w:rsidP="004F622E">
      <w:pPr>
        <w:spacing w:after="0" w:line="240" w:lineRule="auto"/>
        <w:jc w:val="both"/>
        <w:rPr>
          <w:rFonts w:ascii="Times New Roman" w:hAnsi="Times New Roman" w:cs="Times New Roman"/>
        </w:rPr>
      </w:pPr>
    </w:p>
    <w:p w14:paraId="2B24535F" w14:textId="11D87EB3"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 </w:t>
      </w:r>
      <w:r w:rsidR="004656B9" w:rsidRPr="00A37693">
        <w:rPr>
          <w:rFonts w:ascii="Times New Roman" w:hAnsi="Times New Roman" w:cs="Times New Roman"/>
          <w:b/>
        </w:rPr>
        <w:t>4</w:t>
      </w:r>
      <w:r w:rsidRPr="00A37693">
        <w:rPr>
          <w:rFonts w:ascii="Times New Roman" w:hAnsi="Times New Roman" w:cs="Times New Roman"/>
          <w:b/>
        </w:rPr>
        <w:t>. Korruptsioonivasta</w:t>
      </w:r>
      <w:r w:rsidR="00326D10">
        <w:rPr>
          <w:rFonts w:ascii="Times New Roman" w:hAnsi="Times New Roman" w:cs="Times New Roman"/>
          <w:b/>
        </w:rPr>
        <w:t>s</w:t>
      </w:r>
      <w:r w:rsidRPr="00A37693">
        <w:rPr>
          <w:rFonts w:ascii="Times New Roman" w:hAnsi="Times New Roman" w:cs="Times New Roman"/>
          <w:b/>
        </w:rPr>
        <w:t>e seaduse muutmine</w:t>
      </w:r>
    </w:p>
    <w:p w14:paraId="21C0F05C" w14:textId="77777777" w:rsidR="00776484" w:rsidRDefault="00776484" w:rsidP="00F74027">
      <w:pPr>
        <w:spacing w:after="0" w:line="240" w:lineRule="auto"/>
        <w:jc w:val="both"/>
        <w:rPr>
          <w:rFonts w:ascii="Times New Roman" w:hAnsi="Times New Roman" w:cs="Times New Roman"/>
        </w:rPr>
      </w:pPr>
    </w:p>
    <w:p w14:paraId="1560AA1F" w14:textId="6AF7067E"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Korruptsioonivasta</w:t>
      </w:r>
      <w:r w:rsidR="00F06AF9" w:rsidRPr="00A37693">
        <w:rPr>
          <w:rFonts w:ascii="Times New Roman" w:hAnsi="Times New Roman" w:cs="Times New Roman"/>
        </w:rPr>
        <w:t>s</w:t>
      </w:r>
      <w:r w:rsidRPr="00956290">
        <w:rPr>
          <w:rFonts w:ascii="Times New Roman" w:hAnsi="Times New Roman" w:cs="Times New Roman"/>
        </w:rPr>
        <w:t xml:space="preserve">e seaduse </w:t>
      </w:r>
      <w:r w:rsidR="008711CA" w:rsidRPr="00A37693">
        <w:rPr>
          <w:rFonts w:ascii="Times New Roman" w:hAnsi="Times New Roman" w:cs="Times New Roman"/>
        </w:rPr>
        <w:t>§</w:t>
      </w:r>
      <w:r w:rsidRPr="00A37693">
        <w:rPr>
          <w:rFonts w:ascii="Times New Roman" w:hAnsi="Times New Roman" w:cs="Times New Roman"/>
        </w:rPr>
        <w:t xml:space="preserve"> 13 lõiget 1 täiendatakse punktiga 16 järgmises sõnastuses:</w:t>
      </w:r>
    </w:p>
    <w:p w14:paraId="4D8057A5" w14:textId="77777777" w:rsidR="00776484" w:rsidRDefault="00776484" w:rsidP="00F74027">
      <w:pPr>
        <w:spacing w:after="0" w:line="240" w:lineRule="auto"/>
        <w:jc w:val="both"/>
        <w:rPr>
          <w:rFonts w:ascii="Times New Roman" w:hAnsi="Times New Roman" w:cs="Times New Roman"/>
        </w:rPr>
      </w:pPr>
    </w:p>
    <w:p w14:paraId="386B3064" w14:textId="3D3FA3EC"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„16) soolise võrdõiguslikkuse ja võrdse kohtlemise volinik ning tema asetäitja-nõunik.“.</w:t>
      </w:r>
    </w:p>
    <w:p w14:paraId="3ECBC2A8" w14:textId="77777777" w:rsidR="00776484" w:rsidRPr="00A37693" w:rsidRDefault="00776484" w:rsidP="004F622E">
      <w:pPr>
        <w:spacing w:after="0" w:line="240" w:lineRule="auto"/>
        <w:jc w:val="both"/>
        <w:rPr>
          <w:rFonts w:ascii="Times New Roman" w:hAnsi="Times New Roman" w:cs="Times New Roman"/>
        </w:rPr>
      </w:pPr>
    </w:p>
    <w:p w14:paraId="032C50F6" w14:textId="3A224B9C"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 </w:t>
      </w:r>
      <w:r w:rsidR="004656B9" w:rsidRPr="00A37693">
        <w:rPr>
          <w:rFonts w:ascii="Times New Roman" w:hAnsi="Times New Roman" w:cs="Times New Roman"/>
          <w:b/>
        </w:rPr>
        <w:t>5</w:t>
      </w:r>
      <w:r w:rsidRPr="00A37693">
        <w:rPr>
          <w:rFonts w:ascii="Times New Roman" w:hAnsi="Times New Roman" w:cs="Times New Roman"/>
          <w:b/>
        </w:rPr>
        <w:t>. Soolise võrdõiguslikkuse seaduse muutmine</w:t>
      </w:r>
    </w:p>
    <w:p w14:paraId="68221009" w14:textId="77777777" w:rsidR="00776484" w:rsidRDefault="00776484" w:rsidP="00F74027">
      <w:pPr>
        <w:spacing w:after="0" w:line="240" w:lineRule="auto"/>
        <w:jc w:val="both"/>
        <w:rPr>
          <w:rFonts w:ascii="Times New Roman" w:hAnsi="Times New Roman" w:cs="Times New Roman"/>
        </w:rPr>
      </w:pPr>
    </w:p>
    <w:p w14:paraId="562A9EAB" w14:textId="6E34515B"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Soolise võrdõiguslikkuse seaduses tehakse järgmised muudatused:</w:t>
      </w:r>
    </w:p>
    <w:p w14:paraId="46C3B961" w14:textId="77777777" w:rsidR="00776484" w:rsidRPr="00A37693" w:rsidRDefault="00776484" w:rsidP="004F622E">
      <w:pPr>
        <w:spacing w:after="0" w:line="240" w:lineRule="auto"/>
        <w:jc w:val="both"/>
        <w:rPr>
          <w:rFonts w:ascii="Times New Roman" w:hAnsi="Times New Roman" w:cs="Times New Roman"/>
        </w:rPr>
      </w:pPr>
    </w:p>
    <w:p w14:paraId="09258CC8" w14:textId="398161DC" w:rsidR="000D350E" w:rsidRDefault="007256E5" w:rsidP="00F74027">
      <w:pPr>
        <w:spacing w:after="0" w:line="240" w:lineRule="auto"/>
        <w:jc w:val="both"/>
        <w:rPr>
          <w:rFonts w:ascii="Times New Roman" w:hAnsi="Times New Roman" w:cs="Times New Roman"/>
        </w:rPr>
      </w:pPr>
      <w:r>
        <w:rPr>
          <w:rFonts w:ascii="Times New Roman" w:hAnsi="Times New Roman" w:cs="Times New Roman"/>
          <w:b/>
          <w:bCs/>
        </w:rPr>
        <w:t>1</w:t>
      </w:r>
      <w:r w:rsidR="00472CC0" w:rsidRPr="00A37693">
        <w:rPr>
          <w:rFonts w:ascii="Times New Roman" w:hAnsi="Times New Roman" w:cs="Times New Roman"/>
          <w:b/>
          <w:bCs/>
        </w:rPr>
        <w:t>)</w:t>
      </w:r>
      <w:r w:rsidR="00472CC0" w:rsidRPr="00A37693">
        <w:rPr>
          <w:rFonts w:ascii="Times New Roman" w:hAnsi="Times New Roman" w:cs="Times New Roman"/>
        </w:rPr>
        <w:t xml:space="preserve"> paragrahvi</w:t>
      </w:r>
      <w:r w:rsidR="000D350E" w:rsidRPr="00A37693">
        <w:rPr>
          <w:rFonts w:ascii="Times New Roman" w:hAnsi="Times New Roman" w:cs="Times New Roman"/>
        </w:rPr>
        <w:t xml:space="preserve"> 12 täiendatakse kolmanda lausega järgmise</w:t>
      </w:r>
      <w:r w:rsidR="001F0C4B" w:rsidRPr="00A37693">
        <w:rPr>
          <w:rFonts w:ascii="Times New Roman" w:hAnsi="Times New Roman" w:cs="Times New Roman"/>
        </w:rPr>
        <w:t>s sõnastuses</w:t>
      </w:r>
      <w:r w:rsidR="000D350E" w:rsidRPr="00A37693">
        <w:rPr>
          <w:rFonts w:ascii="Times New Roman" w:hAnsi="Times New Roman" w:cs="Times New Roman"/>
        </w:rPr>
        <w:t>:</w:t>
      </w:r>
    </w:p>
    <w:p w14:paraId="16A7DC6A" w14:textId="77777777" w:rsidR="00776484" w:rsidRPr="00A37693" w:rsidRDefault="00776484" w:rsidP="004F622E">
      <w:pPr>
        <w:spacing w:after="0" w:line="240" w:lineRule="auto"/>
        <w:jc w:val="both"/>
        <w:rPr>
          <w:rFonts w:ascii="Times New Roman" w:hAnsi="Times New Roman" w:cs="Times New Roman"/>
        </w:rPr>
      </w:pPr>
    </w:p>
    <w:p w14:paraId="3C15F3E5" w14:textId="339414AE" w:rsidR="003571F6" w:rsidRDefault="000D350E" w:rsidP="00F74027">
      <w:pPr>
        <w:spacing w:after="0" w:line="240" w:lineRule="auto"/>
        <w:jc w:val="both"/>
        <w:rPr>
          <w:rFonts w:ascii="Times New Roman" w:hAnsi="Times New Roman" w:cs="Times New Roman"/>
        </w:rPr>
      </w:pPr>
      <w:r w:rsidRPr="00A37693">
        <w:rPr>
          <w:rFonts w:ascii="Times New Roman" w:hAnsi="Times New Roman" w:cs="Times New Roman"/>
        </w:rPr>
        <w:t>„</w:t>
      </w:r>
      <w:r w:rsidR="00B85CA3" w:rsidRPr="00B85CA3">
        <w:rPr>
          <w:rFonts w:ascii="Times New Roman" w:hAnsi="Times New Roman" w:cs="Times New Roman"/>
        </w:rPr>
        <w:t>Töövaidluskomisjon võib diskrimineerimisvaidluse lahendada lepitusmenetluse korras, kui pooled avaldavad selleks soovi töövaidluskomisjonis töövaidluse lahendamise kestel.“;</w:t>
      </w:r>
    </w:p>
    <w:p w14:paraId="7BE49AFC" w14:textId="77777777" w:rsidR="00776484" w:rsidRPr="00A37693" w:rsidRDefault="00776484" w:rsidP="004F622E">
      <w:pPr>
        <w:spacing w:after="0" w:line="240" w:lineRule="auto"/>
        <w:jc w:val="both"/>
        <w:rPr>
          <w:rFonts w:ascii="Times New Roman" w:hAnsi="Times New Roman" w:cs="Times New Roman"/>
        </w:rPr>
      </w:pPr>
    </w:p>
    <w:p w14:paraId="313A66A4" w14:textId="38FB9EA4" w:rsidR="003571F6" w:rsidRDefault="007256E5" w:rsidP="00F74027">
      <w:pPr>
        <w:spacing w:after="0" w:line="240" w:lineRule="auto"/>
        <w:jc w:val="both"/>
        <w:rPr>
          <w:rFonts w:ascii="Times New Roman" w:hAnsi="Times New Roman" w:cs="Times New Roman"/>
        </w:rPr>
      </w:pPr>
      <w:r>
        <w:rPr>
          <w:rFonts w:ascii="Times New Roman" w:hAnsi="Times New Roman" w:cs="Times New Roman"/>
          <w:b/>
        </w:rPr>
        <w:t>2</w:t>
      </w:r>
      <w:r w:rsidR="00F25420" w:rsidRPr="00956290">
        <w:rPr>
          <w:rFonts w:ascii="Times New Roman" w:hAnsi="Times New Roman" w:cs="Times New Roman"/>
          <w:b/>
        </w:rPr>
        <w:t xml:space="preserve">) </w:t>
      </w:r>
      <w:r w:rsidR="00F25420" w:rsidRPr="00956290">
        <w:rPr>
          <w:rFonts w:ascii="Times New Roman" w:hAnsi="Times New Roman" w:cs="Times New Roman"/>
        </w:rPr>
        <w:t xml:space="preserve">paragrahvi 12 tekst loetakse lõikeks 1 ja </w:t>
      </w:r>
      <w:r w:rsidR="000D350E" w:rsidRPr="00A37693">
        <w:rPr>
          <w:rFonts w:ascii="Times New Roman" w:hAnsi="Times New Roman" w:cs="Times New Roman"/>
        </w:rPr>
        <w:t xml:space="preserve">paragrahvi </w:t>
      </w:r>
      <w:r w:rsidR="00F25420" w:rsidRPr="00A37693">
        <w:rPr>
          <w:rFonts w:ascii="Times New Roman" w:hAnsi="Times New Roman" w:cs="Times New Roman"/>
        </w:rPr>
        <w:t>täiendatakse lõikega 2 järgmises sõnastuses:</w:t>
      </w:r>
    </w:p>
    <w:p w14:paraId="54DFE09E" w14:textId="77777777" w:rsidR="00776484" w:rsidRPr="00A37693" w:rsidRDefault="00776484" w:rsidP="004F622E">
      <w:pPr>
        <w:spacing w:after="0" w:line="240" w:lineRule="auto"/>
        <w:jc w:val="both"/>
        <w:rPr>
          <w:rFonts w:ascii="Times New Roman" w:hAnsi="Times New Roman" w:cs="Times New Roman"/>
        </w:rPr>
      </w:pPr>
    </w:p>
    <w:p w14:paraId="2880823D" w14:textId="7E31C857" w:rsidR="003571F6"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„(2) Diskrimineerimisvaidluse pooltel on kokkuleppel võimalik pöörduda ühiselt soolise võrdõiguslikkuse ja võrdse kohtlemise voliniku poole võrdse kohtlemise seaduse § 16 lõike 1 punkti 3</w:t>
      </w:r>
      <w:r w:rsidRPr="00A37693">
        <w:rPr>
          <w:rFonts w:ascii="Times New Roman" w:hAnsi="Times New Roman" w:cs="Times New Roman"/>
          <w:vertAlign w:val="superscript"/>
        </w:rPr>
        <w:t>1</w:t>
      </w:r>
      <w:r w:rsidRPr="00A37693">
        <w:rPr>
          <w:rFonts w:ascii="Times New Roman" w:hAnsi="Times New Roman" w:cs="Times New Roman"/>
        </w:rPr>
        <w:t xml:space="preserve"> </w:t>
      </w:r>
      <w:r w:rsidR="001D5E79">
        <w:rPr>
          <w:rFonts w:ascii="Times New Roman" w:hAnsi="Times New Roman" w:cs="Times New Roman"/>
        </w:rPr>
        <w:t xml:space="preserve">kohase </w:t>
      </w:r>
      <w:r w:rsidRPr="00A37693">
        <w:rPr>
          <w:rFonts w:ascii="Times New Roman" w:hAnsi="Times New Roman" w:cs="Times New Roman"/>
        </w:rPr>
        <w:t>siduva arvamuse saamiseks.“;</w:t>
      </w:r>
    </w:p>
    <w:p w14:paraId="35492504" w14:textId="77777777" w:rsidR="00776484" w:rsidRPr="00A37693" w:rsidRDefault="00776484" w:rsidP="004F622E">
      <w:pPr>
        <w:spacing w:after="0" w:line="240" w:lineRule="auto"/>
        <w:jc w:val="both"/>
        <w:rPr>
          <w:rFonts w:ascii="Times New Roman" w:hAnsi="Times New Roman" w:cs="Times New Roman"/>
        </w:rPr>
      </w:pPr>
    </w:p>
    <w:p w14:paraId="65111DC6" w14:textId="3A88EF01" w:rsidR="003571F6" w:rsidRDefault="000D5704" w:rsidP="00F74027">
      <w:pPr>
        <w:spacing w:after="0" w:line="240" w:lineRule="auto"/>
        <w:jc w:val="both"/>
        <w:rPr>
          <w:rFonts w:ascii="Times New Roman" w:hAnsi="Times New Roman" w:cs="Times New Roman"/>
        </w:rPr>
      </w:pPr>
      <w:r>
        <w:rPr>
          <w:rFonts w:ascii="Times New Roman" w:hAnsi="Times New Roman" w:cs="Times New Roman"/>
          <w:b/>
        </w:rPr>
        <w:t>3</w:t>
      </w:r>
      <w:r w:rsidR="00F25420" w:rsidRPr="00A37693">
        <w:rPr>
          <w:rFonts w:ascii="Times New Roman" w:hAnsi="Times New Roman" w:cs="Times New Roman"/>
          <w:b/>
        </w:rPr>
        <w:t xml:space="preserve">) </w:t>
      </w:r>
      <w:r w:rsidR="00F25420" w:rsidRPr="00A37693">
        <w:rPr>
          <w:rFonts w:ascii="Times New Roman" w:hAnsi="Times New Roman" w:cs="Times New Roman"/>
        </w:rPr>
        <w:t>paragrahvi 14 tekst loetakse lõikeks 1 ja</w:t>
      </w:r>
      <w:r w:rsidR="008711CA" w:rsidRPr="00A37693">
        <w:rPr>
          <w:rFonts w:ascii="Times New Roman" w:hAnsi="Times New Roman" w:cs="Times New Roman"/>
        </w:rPr>
        <w:t xml:space="preserve"> paragrahvi</w:t>
      </w:r>
      <w:r w:rsidR="00F25420" w:rsidRPr="00A37693">
        <w:rPr>
          <w:rFonts w:ascii="Times New Roman" w:hAnsi="Times New Roman" w:cs="Times New Roman"/>
        </w:rPr>
        <w:t xml:space="preserve"> täiendatakse lõikega 2 järgmises sõnastuses:</w:t>
      </w:r>
    </w:p>
    <w:p w14:paraId="69939406" w14:textId="77777777" w:rsidR="00776484" w:rsidRPr="00A37693" w:rsidRDefault="00776484" w:rsidP="004F622E">
      <w:pPr>
        <w:spacing w:after="0" w:line="240" w:lineRule="auto"/>
        <w:jc w:val="both"/>
        <w:rPr>
          <w:rFonts w:ascii="Times New Roman" w:hAnsi="Times New Roman" w:cs="Times New Roman"/>
        </w:rPr>
      </w:pPr>
    </w:p>
    <w:p w14:paraId="64BCC6CF" w14:textId="7E57ED98" w:rsidR="00D51E22" w:rsidRDefault="00F25420" w:rsidP="00F74027">
      <w:pPr>
        <w:spacing w:after="0" w:line="240" w:lineRule="auto"/>
        <w:jc w:val="both"/>
        <w:rPr>
          <w:rFonts w:ascii="Times New Roman" w:hAnsi="Times New Roman" w:cs="Times New Roman"/>
        </w:rPr>
      </w:pPr>
      <w:r w:rsidRPr="00A37693">
        <w:rPr>
          <w:rFonts w:ascii="Times New Roman" w:hAnsi="Times New Roman" w:cs="Times New Roman"/>
        </w:rPr>
        <w:t xml:space="preserve">„(2) Käesoleva paragrahvi lõikes 1 ettenähtud nõude aegumise </w:t>
      </w:r>
      <w:commentRangeStart w:id="45"/>
      <w:r w:rsidRPr="00A37693">
        <w:rPr>
          <w:rFonts w:ascii="Times New Roman" w:hAnsi="Times New Roman" w:cs="Times New Roman"/>
        </w:rPr>
        <w:t xml:space="preserve">tähtaja kulgemine peatub </w:t>
      </w:r>
      <w:commentRangeEnd w:id="45"/>
      <w:r w:rsidR="00486F10">
        <w:rPr>
          <w:rStyle w:val="Kommentaariviide"/>
        </w:rPr>
        <w:commentReference w:id="45"/>
      </w:r>
      <w:r w:rsidRPr="00A37693">
        <w:rPr>
          <w:rFonts w:ascii="Times New Roman" w:hAnsi="Times New Roman" w:cs="Times New Roman"/>
        </w:rPr>
        <w:t xml:space="preserve">õiguskantsleri </w:t>
      </w:r>
      <w:r w:rsidR="007F43CA" w:rsidRPr="00A37693">
        <w:rPr>
          <w:rFonts w:ascii="Times New Roman" w:hAnsi="Times New Roman" w:cs="Times New Roman"/>
        </w:rPr>
        <w:t>läbivii</w:t>
      </w:r>
      <w:r w:rsidR="007F43CA">
        <w:rPr>
          <w:rFonts w:ascii="Times New Roman" w:hAnsi="Times New Roman" w:cs="Times New Roman"/>
        </w:rPr>
        <w:t>dava</w:t>
      </w:r>
      <w:r w:rsidRPr="00A37693">
        <w:rPr>
          <w:rFonts w:ascii="Times New Roman" w:hAnsi="Times New Roman" w:cs="Times New Roman"/>
        </w:rPr>
        <w:t xml:space="preserve"> lepitusmenetluse ja voliniku siduva arvamuse andmise menetluse ajaks.“.</w:t>
      </w:r>
    </w:p>
    <w:p w14:paraId="671CA9A8" w14:textId="77777777" w:rsidR="00776484" w:rsidRPr="00A37693" w:rsidRDefault="00776484" w:rsidP="004F622E">
      <w:pPr>
        <w:spacing w:after="0" w:line="240" w:lineRule="auto"/>
        <w:jc w:val="both"/>
        <w:rPr>
          <w:rFonts w:ascii="Times New Roman" w:hAnsi="Times New Roman" w:cs="Times New Roman"/>
        </w:rPr>
      </w:pPr>
    </w:p>
    <w:p w14:paraId="6A6CBF24" w14:textId="2D7BF699"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b/>
        </w:rPr>
        <w:t xml:space="preserve">§ </w:t>
      </w:r>
      <w:r w:rsidR="004656B9" w:rsidRPr="00A37693">
        <w:rPr>
          <w:rFonts w:ascii="Times New Roman" w:hAnsi="Times New Roman" w:cs="Times New Roman"/>
          <w:b/>
        </w:rPr>
        <w:t>6</w:t>
      </w:r>
      <w:r w:rsidRPr="00A37693">
        <w:rPr>
          <w:rFonts w:ascii="Times New Roman" w:hAnsi="Times New Roman" w:cs="Times New Roman"/>
          <w:b/>
        </w:rPr>
        <w:t>. Seaduse jõustumine</w:t>
      </w:r>
    </w:p>
    <w:p w14:paraId="21345099" w14:textId="77777777" w:rsidR="00776484" w:rsidRDefault="00776484" w:rsidP="00F74027">
      <w:pPr>
        <w:spacing w:after="0" w:line="240" w:lineRule="auto"/>
        <w:jc w:val="both"/>
        <w:rPr>
          <w:rFonts w:ascii="Times New Roman" w:hAnsi="Times New Roman" w:cs="Times New Roman"/>
        </w:rPr>
      </w:pPr>
    </w:p>
    <w:p w14:paraId="68EDACA1" w14:textId="0C57D934" w:rsidR="003571F6" w:rsidRPr="00A37693" w:rsidRDefault="00F25420" w:rsidP="004F622E">
      <w:pPr>
        <w:spacing w:after="0" w:line="240" w:lineRule="auto"/>
        <w:jc w:val="both"/>
        <w:rPr>
          <w:rFonts w:ascii="Times New Roman" w:hAnsi="Times New Roman" w:cs="Times New Roman"/>
        </w:rPr>
      </w:pPr>
      <w:r w:rsidRPr="00A37693">
        <w:rPr>
          <w:rFonts w:ascii="Times New Roman" w:hAnsi="Times New Roman" w:cs="Times New Roman"/>
        </w:rPr>
        <w:t>Käesolev seadus jõustub 2026. aasta 19. juunil.</w:t>
      </w:r>
    </w:p>
    <w:p w14:paraId="6F4BF552" w14:textId="7D5BB5E6" w:rsidR="00A1504F" w:rsidRDefault="00A1504F" w:rsidP="00F74027">
      <w:pPr>
        <w:spacing w:after="0" w:line="240" w:lineRule="auto"/>
        <w:rPr>
          <w:rFonts w:ascii="Times New Roman" w:hAnsi="Times New Roman" w:cs="Times New Roman"/>
        </w:rPr>
      </w:pPr>
    </w:p>
    <w:p w14:paraId="5E9BD6AA" w14:textId="77777777" w:rsidR="00A1504F" w:rsidRDefault="00A1504F" w:rsidP="00F74027">
      <w:pPr>
        <w:spacing w:after="0" w:line="240" w:lineRule="auto"/>
        <w:rPr>
          <w:rFonts w:ascii="Times New Roman" w:hAnsi="Times New Roman" w:cs="Times New Roman"/>
        </w:rPr>
      </w:pPr>
    </w:p>
    <w:p w14:paraId="6479FC12" w14:textId="77777777" w:rsidR="00A1504F" w:rsidRDefault="00A1504F" w:rsidP="00F74027">
      <w:pPr>
        <w:spacing w:after="0" w:line="240" w:lineRule="auto"/>
        <w:rPr>
          <w:rFonts w:ascii="Times New Roman" w:hAnsi="Times New Roman" w:cs="Times New Roman"/>
        </w:rPr>
      </w:pPr>
    </w:p>
    <w:p w14:paraId="5756F1A4" w14:textId="4B46A797" w:rsidR="00A1504F" w:rsidRDefault="00A1504F" w:rsidP="00F74027">
      <w:pPr>
        <w:spacing w:after="0" w:line="240" w:lineRule="auto"/>
        <w:rPr>
          <w:rFonts w:ascii="Times New Roman" w:hAnsi="Times New Roman" w:cs="Times New Roman"/>
        </w:rPr>
      </w:pPr>
      <w:r>
        <w:rPr>
          <w:rFonts w:ascii="Times New Roman" w:hAnsi="Times New Roman" w:cs="Times New Roman"/>
        </w:rPr>
        <w:t xml:space="preserve">Lauri </w:t>
      </w:r>
      <w:proofErr w:type="spellStart"/>
      <w:r>
        <w:rPr>
          <w:rFonts w:ascii="Times New Roman" w:hAnsi="Times New Roman" w:cs="Times New Roman"/>
        </w:rPr>
        <w:t>Hussar</w:t>
      </w:r>
      <w:proofErr w:type="spellEnd"/>
    </w:p>
    <w:p w14:paraId="1927E2DE" w14:textId="62C54271" w:rsidR="00A1504F" w:rsidRDefault="00F25420" w:rsidP="00F74027">
      <w:pPr>
        <w:spacing w:after="0" w:line="240" w:lineRule="auto"/>
        <w:rPr>
          <w:rFonts w:ascii="Times New Roman" w:hAnsi="Times New Roman" w:cs="Times New Roman"/>
        </w:rPr>
      </w:pPr>
      <w:r w:rsidRPr="00A37693">
        <w:rPr>
          <w:rFonts w:ascii="Times New Roman" w:hAnsi="Times New Roman" w:cs="Times New Roman"/>
        </w:rPr>
        <w:t>Riigikogu esimees</w:t>
      </w:r>
    </w:p>
    <w:p w14:paraId="07FA0DF1" w14:textId="77777777" w:rsidR="00A1504F" w:rsidRDefault="00A1504F" w:rsidP="00F74027">
      <w:pPr>
        <w:spacing w:after="0" w:line="240" w:lineRule="auto"/>
        <w:rPr>
          <w:rFonts w:ascii="Times New Roman" w:hAnsi="Times New Roman" w:cs="Times New Roman"/>
        </w:rPr>
      </w:pPr>
    </w:p>
    <w:p w14:paraId="35872ACB" w14:textId="4492D89F" w:rsidR="00A1504F" w:rsidRDefault="00F25420" w:rsidP="00F74027">
      <w:pPr>
        <w:spacing w:after="0" w:line="240" w:lineRule="auto"/>
        <w:rPr>
          <w:rFonts w:ascii="Times New Roman" w:hAnsi="Times New Roman" w:cs="Times New Roman"/>
        </w:rPr>
      </w:pPr>
      <w:r w:rsidRPr="00A37693">
        <w:rPr>
          <w:rFonts w:ascii="Times New Roman" w:hAnsi="Times New Roman" w:cs="Times New Roman"/>
        </w:rPr>
        <w:t>Tallinn</w:t>
      </w:r>
      <w:r w:rsidR="00A1504F">
        <w:rPr>
          <w:rFonts w:ascii="Times New Roman" w:hAnsi="Times New Roman" w:cs="Times New Roman"/>
        </w:rPr>
        <w:t>,</w:t>
      </w:r>
      <w:r w:rsidRPr="00A37693">
        <w:rPr>
          <w:rFonts w:ascii="Times New Roman" w:hAnsi="Times New Roman" w:cs="Times New Roman"/>
        </w:rPr>
        <w:tab/>
      </w:r>
      <w:r w:rsidRPr="00A37693">
        <w:rPr>
          <w:rFonts w:ascii="Times New Roman" w:hAnsi="Times New Roman" w:cs="Times New Roman"/>
        </w:rPr>
        <w:tab/>
        <w:t>2025</w:t>
      </w:r>
      <w:r w:rsidR="00A1504F">
        <w:rPr>
          <w:rFonts w:ascii="Times New Roman" w:hAnsi="Times New Roman" w:cs="Times New Roman"/>
        </w:rPr>
        <w:t>. a</w:t>
      </w:r>
    </w:p>
    <w:p w14:paraId="0B1DA31A" w14:textId="18AE7A2C" w:rsidR="00A1504F" w:rsidRDefault="00A1504F" w:rsidP="00F74027">
      <w:pPr>
        <w:spacing w:after="0" w:line="240" w:lineRule="auto"/>
        <w:rPr>
          <w:rFonts w:ascii="Times New Roman" w:hAnsi="Times New Roman" w:cs="Times New Roman"/>
        </w:rPr>
      </w:pPr>
      <w:r>
        <w:rPr>
          <w:rFonts w:ascii="Times New Roman" w:hAnsi="Times New Roman" w:cs="Times New Roman"/>
        </w:rPr>
        <w:t>______________________________________________________________________________</w:t>
      </w:r>
    </w:p>
    <w:p w14:paraId="5DC2391F" w14:textId="77777777" w:rsidR="00A1504F" w:rsidRDefault="00A1504F" w:rsidP="00F74027">
      <w:pPr>
        <w:spacing w:after="0" w:line="240" w:lineRule="auto"/>
        <w:rPr>
          <w:rFonts w:ascii="Times New Roman" w:hAnsi="Times New Roman" w:cs="Times New Roman"/>
        </w:rPr>
      </w:pPr>
    </w:p>
    <w:p w14:paraId="0104938E" w14:textId="508D1C75" w:rsidR="003571F6" w:rsidRDefault="00F25420" w:rsidP="00F74027">
      <w:pPr>
        <w:spacing w:after="0" w:line="240" w:lineRule="auto"/>
        <w:rPr>
          <w:rFonts w:ascii="Times New Roman" w:hAnsi="Times New Roman" w:cs="Times New Roman"/>
        </w:rPr>
      </w:pPr>
      <w:r w:rsidRPr="00A37693">
        <w:rPr>
          <w:rFonts w:ascii="Times New Roman" w:hAnsi="Times New Roman" w:cs="Times New Roman"/>
        </w:rPr>
        <w:t>Algatab</w:t>
      </w:r>
      <w:r w:rsidR="00A1504F">
        <w:rPr>
          <w:rFonts w:ascii="Times New Roman" w:hAnsi="Times New Roman" w:cs="Times New Roman"/>
        </w:rPr>
        <w:t xml:space="preserve"> </w:t>
      </w:r>
      <w:r w:rsidRPr="00A37693">
        <w:rPr>
          <w:rFonts w:ascii="Times New Roman" w:hAnsi="Times New Roman" w:cs="Times New Roman"/>
        </w:rPr>
        <w:t>Vabariigi Valitsus</w:t>
      </w:r>
      <w:r w:rsidR="00A1504F">
        <w:rPr>
          <w:rFonts w:ascii="Times New Roman" w:hAnsi="Times New Roman" w:cs="Times New Roman"/>
        </w:rPr>
        <w:tab/>
      </w:r>
      <w:r w:rsidR="00A1504F">
        <w:rPr>
          <w:rFonts w:ascii="Times New Roman" w:hAnsi="Times New Roman" w:cs="Times New Roman"/>
        </w:rPr>
        <w:tab/>
        <w:t>2025. a</w:t>
      </w:r>
    </w:p>
    <w:p w14:paraId="2352A3B0" w14:textId="77777777" w:rsidR="00A1504F" w:rsidRDefault="00A1504F" w:rsidP="00F74027">
      <w:pPr>
        <w:spacing w:after="0" w:line="240" w:lineRule="auto"/>
        <w:rPr>
          <w:rFonts w:ascii="Times New Roman" w:hAnsi="Times New Roman" w:cs="Times New Roman"/>
        </w:rPr>
      </w:pPr>
    </w:p>
    <w:p w14:paraId="5A64F4FF" w14:textId="4D02061F" w:rsidR="00A1504F" w:rsidRDefault="00A1504F" w:rsidP="00F74027">
      <w:pPr>
        <w:spacing w:after="0" w:line="240" w:lineRule="auto"/>
        <w:rPr>
          <w:rFonts w:ascii="Times New Roman" w:hAnsi="Times New Roman" w:cs="Times New Roman"/>
        </w:rPr>
      </w:pPr>
      <w:r w:rsidRPr="00EA7A67">
        <w:rPr>
          <w:rFonts w:ascii="Times New Roman" w:hAnsi="Times New Roman" w:cs="Times New Roman"/>
          <w:szCs w:val="24"/>
        </w:rPr>
        <w:t>(allkirjastatud digitaalselt)</w:t>
      </w:r>
    </w:p>
    <w:p w14:paraId="74541653" w14:textId="77777777" w:rsidR="00A1504F" w:rsidRPr="003F5C38" w:rsidRDefault="00A1504F" w:rsidP="004F622E">
      <w:pPr>
        <w:spacing w:after="0" w:line="240" w:lineRule="auto"/>
        <w:rPr>
          <w:rFonts w:ascii="Times New Roman" w:hAnsi="Times New Roman" w:cs="Times New Roman"/>
        </w:rPr>
      </w:pPr>
    </w:p>
    <w:sectPr w:rsidR="00A1504F" w:rsidRPr="003F5C38">
      <w:footerReference w:type="default" r:id="rId14"/>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Katariina Kärsten - JUSTDIGI" w:date="2025-12-18T16:01:00Z" w:initials="KK">
    <w:p w14:paraId="25A64EDE" w14:textId="77777777" w:rsidR="0000613D" w:rsidRDefault="0000613D" w:rsidP="0000613D">
      <w:pPr>
        <w:pStyle w:val="Kommentaaritekst"/>
      </w:pPr>
      <w:r>
        <w:rPr>
          <w:rStyle w:val="Kommentaariviide"/>
        </w:rPr>
        <w:annotationRef/>
      </w:r>
      <w:r>
        <w:t xml:space="preserve">Palume esitada termini määratlus eraldi lõikes. Vt HÕNTE § 18 lg 3 teine lause: terminit määratlevasse sättesse ei tohi lisada eraldiseisvaid regulatiivse toimega sätteid. </w:t>
      </w:r>
    </w:p>
  </w:comment>
  <w:comment w:id="11" w:author="Katariina Kärsten - JUSTDIGI" w:date="2025-12-18T17:31:00Z" w:initials="KK">
    <w:p w14:paraId="324E0C3C" w14:textId="77777777" w:rsidR="00323034" w:rsidRDefault="00323034" w:rsidP="00323034">
      <w:pPr>
        <w:pStyle w:val="Kommentaaritekst"/>
      </w:pPr>
      <w:r>
        <w:rPr>
          <w:rStyle w:val="Kommentaariviide"/>
        </w:rPr>
        <w:annotationRef/>
      </w:r>
      <w:r>
        <w:t xml:space="preserve">Palume kasutada sõna "teovõimeline". See on kooskõlas TsÜS terminoloogiaga ja tähendabki täielikku teovõimet. </w:t>
      </w:r>
    </w:p>
  </w:comment>
  <w:comment w:id="14" w:author="Katariina Kärsten - JUSTDIGI" w:date="2025-12-18T16:16:00Z" w:initials="KK">
    <w:p w14:paraId="6568CA15" w14:textId="2D04D031" w:rsidR="003418F7" w:rsidRDefault="003418F7" w:rsidP="003418F7">
      <w:pPr>
        <w:pStyle w:val="Kommentaaritekst"/>
      </w:pPr>
      <w:r>
        <w:rPr>
          <w:rStyle w:val="Kommentaariviide"/>
        </w:rPr>
        <w:annotationRef/>
      </w:r>
      <w:r>
        <w:t xml:space="preserve">"Vajaduse korral" on sisutühi lisatingimus. Sellises olukorras on selgem sätestada lisanõuete kehtestamise pädevus võimaluse, mitte kohustusena ("kehtestab" asemel "võib kehtestada"). </w:t>
      </w:r>
    </w:p>
  </w:comment>
  <w:comment w:id="22" w:author="Katariina Kärsten - JUSTDIGI" w:date="2025-12-18T16:32:00Z" w:initials="KK">
    <w:p w14:paraId="12776713" w14:textId="77777777" w:rsidR="007930B0" w:rsidRDefault="007930B0" w:rsidP="007930B0">
      <w:pPr>
        <w:pStyle w:val="Kommentaaritekst"/>
      </w:pPr>
      <w:r>
        <w:rPr>
          <w:rStyle w:val="Kommentaariviide"/>
        </w:rPr>
        <w:annotationRef/>
      </w:r>
      <w:r>
        <w:t xml:space="preserve">Eelnõus pakutud sõnastuse järgi saab volinik ettepaneku teha üksnes õigusakti muutmise või õigusakti eelnõu muutmise korral. SK järgi on eesmärk voliniku pädevust laiendada esmakordselt väljatöötatavatele eelnõudele. Seepärast tuleks sõna "muutmine" siit välja jätta. Märgime, et "õigusakt ja eelnõu" siin normis hõlmab nii uusi terviktekste kui ka olemasolevaid õigusakte muutvaid eelnõusid. </w:t>
      </w:r>
    </w:p>
  </w:comment>
  <w:comment w:id="24" w:author="Katariina Kärsten - JUSTDIGI" w:date="2025-12-18T16:38:00Z" w:initials="KK">
    <w:p w14:paraId="359169F2" w14:textId="77777777" w:rsidR="005637FB" w:rsidRDefault="005637FB" w:rsidP="005637FB">
      <w:pPr>
        <w:pStyle w:val="Kommentaaritekst"/>
      </w:pPr>
      <w:r>
        <w:rPr>
          <w:rStyle w:val="Kommentaariviide"/>
        </w:rPr>
        <w:annotationRef/>
      </w:r>
      <w:r>
        <w:t xml:space="preserve">Kasutame trafaretseid väljendeid. </w:t>
      </w:r>
    </w:p>
  </w:comment>
  <w:comment w:id="30" w:author="Katariina Kärsten - JUSTDIGI" w:date="2025-12-18T15:41:00Z" w:initials="KK">
    <w:p w14:paraId="3EE74923" w14:textId="4687D69E" w:rsidR="000B00B1" w:rsidRDefault="000B00B1" w:rsidP="000B00B1">
      <w:pPr>
        <w:pStyle w:val="Kommentaaritekst"/>
      </w:pPr>
      <w:r>
        <w:rPr>
          <w:rStyle w:val="Kommentaariviide"/>
        </w:rPr>
        <w:annotationRef/>
      </w:r>
      <w:r>
        <w:t xml:space="preserve">"teksti" on liigne, seepärast jätame välja. </w:t>
      </w:r>
    </w:p>
  </w:comment>
  <w:comment w:id="32" w:author="Katariina Kärsten - JUSTDIGI" w:date="2025-12-19T11:24:00Z" w:initials="KK">
    <w:p w14:paraId="120909DD" w14:textId="77777777" w:rsidR="00486F10" w:rsidRDefault="00486F10" w:rsidP="00486F10">
      <w:pPr>
        <w:pStyle w:val="Kommentaaritekst"/>
      </w:pPr>
      <w:r>
        <w:rPr>
          <w:rStyle w:val="Kommentaariviide"/>
        </w:rPr>
        <w:annotationRef/>
      </w:r>
      <w:r>
        <w:t xml:space="preserve">Karin Maisvee: palume kaaluda, kas aegumise peatumine võiks olla reguleeritud hoopis TsÜSis, kus juba olemas põhjalik aegumise ja selle peatumise regulatsioon. </w:t>
      </w:r>
    </w:p>
  </w:comment>
  <w:comment w:id="33" w:author="Katariina Kärsten - JUSTDIGI" w:date="2025-12-18T15:49:00Z" w:initials="KK">
    <w:p w14:paraId="70B088AC" w14:textId="7E4C8AEA" w:rsidR="003C2837" w:rsidRDefault="003C2837" w:rsidP="003C2837">
      <w:pPr>
        <w:pStyle w:val="Kommentaaritekst"/>
      </w:pPr>
      <w:r>
        <w:rPr>
          <w:rStyle w:val="Kommentaariviide"/>
        </w:rPr>
        <w:annotationRef/>
      </w:r>
      <w:r>
        <w:t xml:space="preserve">Väljend "on kehtestatud" on kirjeldav. Normi ehk käsku teatud viisil toimida väljendame oleviku kaudu: "kehtestatakse". </w:t>
      </w:r>
    </w:p>
  </w:comment>
  <w:comment w:id="40" w:author="Katariina Kärsten - JUSTDIGI" w:date="2025-12-18T15:50:00Z" w:initials="KK">
    <w:p w14:paraId="67370063" w14:textId="77777777" w:rsidR="00B56D78" w:rsidRDefault="00B56D78" w:rsidP="00B56D78">
      <w:pPr>
        <w:pStyle w:val="Kommentaaritekst"/>
      </w:pPr>
      <w:r>
        <w:rPr>
          <w:rStyle w:val="Kommentaariviide"/>
        </w:rPr>
        <w:annotationRef/>
      </w:r>
      <w:r>
        <w:t xml:space="preserve">Täiendame loetelu uue punktiga, mis läheb loetelu lõppu. Siin ei ole tarvidust kasutada primmi, vaid võtame järgmise vaba numbri, milleks antud juhul on p 8. </w:t>
      </w:r>
    </w:p>
  </w:comment>
  <w:comment w:id="45" w:author="Katariina Kärsten - JUSTDIGI" w:date="2025-12-19T11:25:00Z" w:initials="KK">
    <w:p w14:paraId="2CDE963E" w14:textId="77777777" w:rsidR="00486F10" w:rsidRDefault="00486F10" w:rsidP="00486F10">
      <w:pPr>
        <w:pStyle w:val="Kommentaaritekst"/>
      </w:pPr>
      <w:r>
        <w:rPr>
          <w:rStyle w:val="Kommentaariviide"/>
        </w:rPr>
        <w:annotationRef/>
      </w:r>
      <w:r>
        <w:t xml:space="preserve">Karin Maisvee: palume kaaluda, kas aegumise peatumine võiks olla reguleeritud hoopis TsÜSis, kus juba olemas põhjalik aegumise ja selle peatumise regulatsioon.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A64EDE" w15:done="0"/>
  <w15:commentEx w15:paraId="324E0C3C" w15:done="0"/>
  <w15:commentEx w15:paraId="6568CA15" w15:done="0"/>
  <w15:commentEx w15:paraId="12776713" w15:done="0"/>
  <w15:commentEx w15:paraId="359169F2" w15:done="0"/>
  <w15:commentEx w15:paraId="3EE74923" w15:done="0"/>
  <w15:commentEx w15:paraId="120909DD" w15:done="0"/>
  <w15:commentEx w15:paraId="70B088AC" w15:done="0"/>
  <w15:commentEx w15:paraId="67370063" w15:done="0"/>
  <w15:commentEx w15:paraId="2CDE96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FFC33D" w16cex:dateUtc="2025-12-18T14:01:00Z"/>
  <w16cex:commentExtensible w16cex:durableId="673ED193" w16cex:dateUtc="2025-12-18T15:31:00Z"/>
  <w16cex:commentExtensible w16cex:durableId="1A72E905" w16cex:dateUtc="2025-12-18T14:16:00Z"/>
  <w16cex:commentExtensible w16cex:durableId="42F92F89" w16cex:dateUtc="2025-12-18T14:32:00Z"/>
  <w16cex:commentExtensible w16cex:durableId="2A8F9B78" w16cex:dateUtc="2025-12-18T14:38:00Z"/>
  <w16cex:commentExtensible w16cex:durableId="673BB513" w16cex:dateUtc="2025-12-18T13:41:00Z"/>
  <w16cex:commentExtensible w16cex:durableId="4CD018B0" w16cex:dateUtc="2025-12-19T09:24:00Z"/>
  <w16cex:commentExtensible w16cex:durableId="0E4EF25D" w16cex:dateUtc="2025-12-18T13:49:00Z"/>
  <w16cex:commentExtensible w16cex:durableId="4BB13382" w16cex:dateUtc="2025-12-18T13:50:00Z"/>
  <w16cex:commentExtensible w16cex:durableId="51B236A3" w16cex:dateUtc="2025-12-19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A64EDE" w16cid:durableId="11FFC33D"/>
  <w16cid:commentId w16cid:paraId="324E0C3C" w16cid:durableId="673ED193"/>
  <w16cid:commentId w16cid:paraId="6568CA15" w16cid:durableId="1A72E905"/>
  <w16cid:commentId w16cid:paraId="12776713" w16cid:durableId="42F92F89"/>
  <w16cid:commentId w16cid:paraId="359169F2" w16cid:durableId="2A8F9B78"/>
  <w16cid:commentId w16cid:paraId="3EE74923" w16cid:durableId="673BB513"/>
  <w16cid:commentId w16cid:paraId="120909DD" w16cid:durableId="4CD018B0"/>
  <w16cid:commentId w16cid:paraId="70B088AC" w16cid:durableId="0E4EF25D"/>
  <w16cid:commentId w16cid:paraId="67370063" w16cid:durableId="4BB13382"/>
  <w16cid:commentId w16cid:paraId="2CDE963E" w16cid:durableId="51B236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A3A5" w14:textId="77777777" w:rsidR="00ED6767" w:rsidRDefault="00ED6767">
      <w:pPr>
        <w:spacing w:after="0" w:line="240" w:lineRule="auto"/>
      </w:pPr>
      <w:r>
        <w:separator/>
      </w:r>
    </w:p>
  </w:endnote>
  <w:endnote w:type="continuationSeparator" w:id="0">
    <w:p w14:paraId="34C9CAE8" w14:textId="77777777" w:rsidR="00ED6767" w:rsidRDefault="00ED6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charset w:val="00"/>
    <w:family w:val="auto"/>
    <w:pitch w:val="variable"/>
    <w:sig w:usb0="E0000AFF" w:usb1="5000217F" w:usb2="00000021"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F74F" w14:textId="77777777" w:rsidR="003571F6" w:rsidRDefault="00F25420">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61967" w14:textId="77777777" w:rsidR="00ED6767" w:rsidRDefault="00ED6767">
      <w:pPr>
        <w:spacing w:after="0" w:line="240" w:lineRule="auto"/>
      </w:pPr>
      <w:r>
        <w:separator/>
      </w:r>
    </w:p>
  </w:footnote>
  <w:footnote w:type="continuationSeparator" w:id="0">
    <w:p w14:paraId="339419C8" w14:textId="77777777" w:rsidR="00ED6767" w:rsidRDefault="00ED6767">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1F6"/>
    <w:rsid w:val="00000FB7"/>
    <w:rsid w:val="0000613D"/>
    <w:rsid w:val="000070AC"/>
    <w:rsid w:val="000072CE"/>
    <w:rsid w:val="00010EE7"/>
    <w:rsid w:val="00012275"/>
    <w:rsid w:val="00012881"/>
    <w:rsid w:val="00013501"/>
    <w:rsid w:val="0001540C"/>
    <w:rsid w:val="000159DF"/>
    <w:rsid w:val="00017E44"/>
    <w:rsid w:val="0002392A"/>
    <w:rsid w:val="00024129"/>
    <w:rsid w:val="000263FF"/>
    <w:rsid w:val="00027CCC"/>
    <w:rsid w:val="00030DCF"/>
    <w:rsid w:val="00031A70"/>
    <w:rsid w:val="0003235C"/>
    <w:rsid w:val="00035736"/>
    <w:rsid w:val="00035B14"/>
    <w:rsid w:val="00037218"/>
    <w:rsid w:val="0003748F"/>
    <w:rsid w:val="00037B44"/>
    <w:rsid w:val="0004053F"/>
    <w:rsid w:val="00040E84"/>
    <w:rsid w:val="00044583"/>
    <w:rsid w:val="00044DE5"/>
    <w:rsid w:val="00052BBF"/>
    <w:rsid w:val="000543D5"/>
    <w:rsid w:val="00054A89"/>
    <w:rsid w:val="000604F2"/>
    <w:rsid w:val="00062D1D"/>
    <w:rsid w:val="00064CCE"/>
    <w:rsid w:val="000718FE"/>
    <w:rsid w:val="00072EAE"/>
    <w:rsid w:val="000736D3"/>
    <w:rsid w:val="0007382E"/>
    <w:rsid w:val="00073BFF"/>
    <w:rsid w:val="000752EB"/>
    <w:rsid w:val="00083AD5"/>
    <w:rsid w:val="00086A90"/>
    <w:rsid w:val="0009114B"/>
    <w:rsid w:val="00093178"/>
    <w:rsid w:val="00094457"/>
    <w:rsid w:val="00094E5E"/>
    <w:rsid w:val="000966AB"/>
    <w:rsid w:val="00096762"/>
    <w:rsid w:val="00096FB7"/>
    <w:rsid w:val="0009777A"/>
    <w:rsid w:val="000978CF"/>
    <w:rsid w:val="000A05EC"/>
    <w:rsid w:val="000A15A0"/>
    <w:rsid w:val="000A1A20"/>
    <w:rsid w:val="000A3E2E"/>
    <w:rsid w:val="000A45C6"/>
    <w:rsid w:val="000B00B1"/>
    <w:rsid w:val="000B067B"/>
    <w:rsid w:val="000B06C6"/>
    <w:rsid w:val="000B248A"/>
    <w:rsid w:val="000B2561"/>
    <w:rsid w:val="000B4649"/>
    <w:rsid w:val="000B4EF5"/>
    <w:rsid w:val="000B6C4C"/>
    <w:rsid w:val="000B7DE2"/>
    <w:rsid w:val="000C00F8"/>
    <w:rsid w:val="000C0BFB"/>
    <w:rsid w:val="000C12C0"/>
    <w:rsid w:val="000C29D1"/>
    <w:rsid w:val="000C3F78"/>
    <w:rsid w:val="000C56E9"/>
    <w:rsid w:val="000C61D3"/>
    <w:rsid w:val="000C652C"/>
    <w:rsid w:val="000D350E"/>
    <w:rsid w:val="000D3BC9"/>
    <w:rsid w:val="000D4B27"/>
    <w:rsid w:val="000D51CA"/>
    <w:rsid w:val="000D5704"/>
    <w:rsid w:val="000D77D5"/>
    <w:rsid w:val="000E011B"/>
    <w:rsid w:val="000E0A8A"/>
    <w:rsid w:val="000E59FB"/>
    <w:rsid w:val="000E5FA1"/>
    <w:rsid w:val="000F2A87"/>
    <w:rsid w:val="000F42D6"/>
    <w:rsid w:val="000F5548"/>
    <w:rsid w:val="000F682A"/>
    <w:rsid w:val="000F7FDD"/>
    <w:rsid w:val="001003DB"/>
    <w:rsid w:val="00100AC0"/>
    <w:rsid w:val="001058F5"/>
    <w:rsid w:val="001077AF"/>
    <w:rsid w:val="00107D96"/>
    <w:rsid w:val="00110134"/>
    <w:rsid w:val="0011138A"/>
    <w:rsid w:val="00122D89"/>
    <w:rsid w:val="00125399"/>
    <w:rsid w:val="00126EE5"/>
    <w:rsid w:val="0013205C"/>
    <w:rsid w:val="0013475F"/>
    <w:rsid w:val="00135447"/>
    <w:rsid w:val="00135C06"/>
    <w:rsid w:val="00137712"/>
    <w:rsid w:val="00140BAE"/>
    <w:rsid w:val="00141713"/>
    <w:rsid w:val="00142A16"/>
    <w:rsid w:val="001444AD"/>
    <w:rsid w:val="00144930"/>
    <w:rsid w:val="00147082"/>
    <w:rsid w:val="00147FB0"/>
    <w:rsid w:val="00152D0E"/>
    <w:rsid w:val="00154D49"/>
    <w:rsid w:val="0015640C"/>
    <w:rsid w:val="00161202"/>
    <w:rsid w:val="00161784"/>
    <w:rsid w:val="00163928"/>
    <w:rsid w:val="00163A35"/>
    <w:rsid w:val="00167CB4"/>
    <w:rsid w:val="00172656"/>
    <w:rsid w:val="00173272"/>
    <w:rsid w:val="00180157"/>
    <w:rsid w:val="00180840"/>
    <w:rsid w:val="00181F11"/>
    <w:rsid w:val="00182C77"/>
    <w:rsid w:val="00184387"/>
    <w:rsid w:val="00184612"/>
    <w:rsid w:val="00184A6E"/>
    <w:rsid w:val="00187E76"/>
    <w:rsid w:val="001904C8"/>
    <w:rsid w:val="00194286"/>
    <w:rsid w:val="00194436"/>
    <w:rsid w:val="00194D6C"/>
    <w:rsid w:val="0019575F"/>
    <w:rsid w:val="001970E8"/>
    <w:rsid w:val="0019725C"/>
    <w:rsid w:val="00197CCC"/>
    <w:rsid w:val="00197FB3"/>
    <w:rsid w:val="001A10C7"/>
    <w:rsid w:val="001A3D0F"/>
    <w:rsid w:val="001A44AD"/>
    <w:rsid w:val="001A641D"/>
    <w:rsid w:val="001B0A9C"/>
    <w:rsid w:val="001B0EF6"/>
    <w:rsid w:val="001B142E"/>
    <w:rsid w:val="001B1753"/>
    <w:rsid w:val="001B1E46"/>
    <w:rsid w:val="001B6943"/>
    <w:rsid w:val="001B7F6E"/>
    <w:rsid w:val="001C12AF"/>
    <w:rsid w:val="001C3202"/>
    <w:rsid w:val="001C74AB"/>
    <w:rsid w:val="001C7A3B"/>
    <w:rsid w:val="001D0050"/>
    <w:rsid w:val="001D0531"/>
    <w:rsid w:val="001D069B"/>
    <w:rsid w:val="001D31E7"/>
    <w:rsid w:val="001D40E5"/>
    <w:rsid w:val="001D58DB"/>
    <w:rsid w:val="001D5E79"/>
    <w:rsid w:val="001D6818"/>
    <w:rsid w:val="001E0C43"/>
    <w:rsid w:val="001E26B0"/>
    <w:rsid w:val="001E31C1"/>
    <w:rsid w:val="001E5C2A"/>
    <w:rsid w:val="001E6BD0"/>
    <w:rsid w:val="001E7C65"/>
    <w:rsid w:val="001E7F1B"/>
    <w:rsid w:val="001F0C4B"/>
    <w:rsid w:val="001F53F6"/>
    <w:rsid w:val="001F5429"/>
    <w:rsid w:val="001F61F3"/>
    <w:rsid w:val="001F68D1"/>
    <w:rsid w:val="0020462B"/>
    <w:rsid w:val="002048FC"/>
    <w:rsid w:val="002053EA"/>
    <w:rsid w:val="0020590E"/>
    <w:rsid w:val="0020751E"/>
    <w:rsid w:val="00207C12"/>
    <w:rsid w:val="00207DDA"/>
    <w:rsid w:val="00210745"/>
    <w:rsid w:val="002116CC"/>
    <w:rsid w:val="00216039"/>
    <w:rsid w:val="00217D34"/>
    <w:rsid w:val="002213F3"/>
    <w:rsid w:val="00222D26"/>
    <w:rsid w:val="00223032"/>
    <w:rsid w:val="0022335B"/>
    <w:rsid w:val="0022353D"/>
    <w:rsid w:val="00223CD1"/>
    <w:rsid w:val="0022476B"/>
    <w:rsid w:val="00226722"/>
    <w:rsid w:val="00227683"/>
    <w:rsid w:val="0023335C"/>
    <w:rsid w:val="002342EF"/>
    <w:rsid w:val="00236E62"/>
    <w:rsid w:val="00243331"/>
    <w:rsid w:val="00246C63"/>
    <w:rsid w:val="00250480"/>
    <w:rsid w:val="00251756"/>
    <w:rsid w:val="00251B39"/>
    <w:rsid w:val="00251F65"/>
    <w:rsid w:val="00252F30"/>
    <w:rsid w:val="00253E56"/>
    <w:rsid w:val="002560E1"/>
    <w:rsid w:val="00257736"/>
    <w:rsid w:val="00262325"/>
    <w:rsid w:val="00265157"/>
    <w:rsid w:val="00266390"/>
    <w:rsid w:val="00266E81"/>
    <w:rsid w:val="0026737D"/>
    <w:rsid w:val="0026744A"/>
    <w:rsid w:val="00270917"/>
    <w:rsid w:val="00270C47"/>
    <w:rsid w:val="00271C97"/>
    <w:rsid w:val="002771BF"/>
    <w:rsid w:val="002814F9"/>
    <w:rsid w:val="002818F9"/>
    <w:rsid w:val="00281B06"/>
    <w:rsid w:val="00284D84"/>
    <w:rsid w:val="00285B65"/>
    <w:rsid w:val="00286C47"/>
    <w:rsid w:val="00296EB8"/>
    <w:rsid w:val="002972A0"/>
    <w:rsid w:val="0029755A"/>
    <w:rsid w:val="002A1C87"/>
    <w:rsid w:val="002A2399"/>
    <w:rsid w:val="002A39C0"/>
    <w:rsid w:val="002A60EE"/>
    <w:rsid w:val="002B011E"/>
    <w:rsid w:val="002B01DC"/>
    <w:rsid w:val="002B14E7"/>
    <w:rsid w:val="002B160D"/>
    <w:rsid w:val="002B296B"/>
    <w:rsid w:val="002B36E8"/>
    <w:rsid w:val="002B7625"/>
    <w:rsid w:val="002B76CE"/>
    <w:rsid w:val="002B7AC7"/>
    <w:rsid w:val="002C33D3"/>
    <w:rsid w:val="002C355C"/>
    <w:rsid w:val="002C3D41"/>
    <w:rsid w:val="002C7CED"/>
    <w:rsid w:val="002D3F8B"/>
    <w:rsid w:val="002D44BF"/>
    <w:rsid w:val="002D44F1"/>
    <w:rsid w:val="002E55E8"/>
    <w:rsid w:val="002E700C"/>
    <w:rsid w:val="002E703F"/>
    <w:rsid w:val="002E7A37"/>
    <w:rsid w:val="002F246F"/>
    <w:rsid w:val="002F2807"/>
    <w:rsid w:val="002F3514"/>
    <w:rsid w:val="002F5567"/>
    <w:rsid w:val="0030292B"/>
    <w:rsid w:val="003029B6"/>
    <w:rsid w:val="00303BF4"/>
    <w:rsid w:val="00305822"/>
    <w:rsid w:val="003105F6"/>
    <w:rsid w:val="00317C19"/>
    <w:rsid w:val="003204F4"/>
    <w:rsid w:val="00321916"/>
    <w:rsid w:val="00321E9D"/>
    <w:rsid w:val="00322701"/>
    <w:rsid w:val="00322923"/>
    <w:rsid w:val="00323034"/>
    <w:rsid w:val="003236A8"/>
    <w:rsid w:val="00324CB2"/>
    <w:rsid w:val="00325AEA"/>
    <w:rsid w:val="00326D10"/>
    <w:rsid w:val="00333C9F"/>
    <w:rsid w:val="00333E75"/>
    <w:rsid w:val="0033497B"/>
    <w:rsid w:val="003354CB"/>
    <w:rsid w:val="0033550A"/>
    <w:rsid w:val="00336867"/>
    <w:rsid w:val="00337755"/>
    <w:rsid w:val="003407D4"/>
    <w:rsid w:val="003418F7"/>
    <w:rsid w:val="00341AF1"/>
    <w:rsid w:val="0034220F"/>
    <w:rsid w:val="00343804"/>
    <w:rsid w:val="00344D63"/>
    <w:rsid w:val="0034514D"/>
    <w:rsid w:val="00345CDC"/>
    <w:rsid w:val="00347BD7"/>
    <w:rsid w:val="00351D02"/>
    <w:rsid w:val="00352191"/>
    <w:rsid w:val="00354517"/>
    <w:rsid w:val="003571F6"/>
    <w:rsid w:val="00363F01"/>
    <w:rsid w:val="003650ED"/>
    <w:rsid w:val="0036511E"/>
    <w:rsid w:val="00365A19"/>
    <w:rsid w:val="00371053"/>
    <w:rsid w:val="003751F5"/>
    <w:rsid w:val="0037528C"/>
    <w:rsid w:val="00376403"/>
    <w:rsid w:val="00376C66"/>
    <w:rsid w:val="00376D5D"/>
    <w:rsid w:val="0038147F"/>
    <w:rsid w:val="00382A25"/>
    <w:rsid w:val="003848A6"/>
    <w:rsid w:val="00387CDE"/>
    <w:rsid w:val="003951A0"/>
    <w:rsid w:val="003A1688"/>
    <w:rsid w:val="003A2005"/>
    <w:rsid w:val="003A22F5"/>
    <w:rsid w:val="003A2EAF"/>
    <w:rsid w:val="003A7599"/>
    <w:rsid w:val="003B047C"/>
    <w:rsid w:val="003B07AD"/>
    <w:rsid w:val="003B173D"/>
    <w:rsid w:val="003B2AA1"/>
    <w:rsid w:val="003B2D06"/>
    <w:rsid w:val="003B3653"/>
    <w:rsid w:val="003B3F43"/>
    <w:rsid w:val="003B41D9"/>
    <w:rsid w:val="003B5BA1"/>
    <w:rsid w:val="003B7363"/>
    <w:rsid w:val="003C238A"/>
    <w:rsid w:val="003C2837"/>
    <w:rsid w:val="003C2FFA"/>
    <w:rsid w:val="003C448E"/>
    <w:rsid w:val="003C56F2"/>
    <w:rsid w:val="003C63C9"/>
    <w:rsid w:val="003D1AD4"/>
    <w:rsid w:val="003D53F8"/>
    <w:rsid w:val="003E1288"/>
    <w:rsid w:val="003E17B2"/>
    <w:rsid w:val="003E3C00"/>
    <w:rsid w:val="003E3C96"/>
    <w:rsid w:val="003E40E9"/>
    <w:rsid w:val="003E5591"/>
    <w:rsid w:val="003E78ED"/>
    <w:rsid w:val="003F10B0"/>
    <w:rsid w:val="003F5C38"/>
    <w:rsid w:val="004029E2"/>
    <w:rsid w:val="00403582"/>
    <w:rsid w:val="00403DAE"/>
    <w:rsid w:val="00404CF8"/>
    <w:rsid w:val="0040513F"/>
    <w:rsid w:val="004053F3"/>
    <w:rsid w:val="00405758"/>
    <w:rsid w:val="004063CE"/>
    <w:rsid w:val="00407C6C"/>
    <w:rsid w:val="0041269C"/>
    <w:rsid w:val="00412A80"/>
    <w:rsid w:val="0041533D"/>
    <w:rsid w:val="00416968"/>
    <w:rsid w:val="00420237"/>
    <w:rsid w:val="0042165E"/>
    <w:rsid w:val="004249B4"/>
    <w:rsid w:val="00424E6B"/>
    <w:rsid w:val="004279B1"/>
    <w:rsid w:val="0043218B"/>
    <w:rsid w:val="004321EF"/>
    <w:rsid w:val="004328D4"/>
    <w:rsid w:val="00434EB5"/>
    <w:rsid w:val="00435AB8"/>
    <w:rsid w:val="00441BCE"/>
    <w:rsid w:val="00443275"/>
    <w:rsid w:val="0044486A"/>
    <w:rsid w:val="00446916"/>
    <w:rsid w:val="00446E9F"/>
    <w:rsid w:val="0045020A"/>
    <w:rsid w:val="00456110"/>
    <w:rsid w:val="004602F2"/>
    <w:rsid w:val="00462596"/>
    <w:rsid w:val="00463653"/>
    <w:rsid w:val="00463930"/>
    <w:rsid w:val="00465673"/>
    <w:rsid w:val="004656B9"/>
    <w:rsid w:val="00472CC0"/>
    <w:rsid w:val="00473057"/>
    <w:rsid w:val="00473E2D"/>
    <w:rsid w:val="00474FE9"/>
    <w:rsid w:val="0047707B"/>
    <w:rsid w:val="00477511"/>
    <w:rsid w:val="00481C2E"/>
    <w:rsid w:val="00483CE8"/>
    <w:rsid w:val="004844A9"/>
    <w:rsid w:val="00486421"/>
    <w:rsid w:val="00486F10"/>
    <w:rsid w:val="00491EA3"/>
    <w:rsid w:val="0049297E"/>
    <w:rsid w:val="004934E5"/>
    <w:rsid w:val="00495718"/>
    <w:rsid w:val="00496340"/>
    <w:rsid w:val="004978FC"/>
    <w:rsid w:val="004A1C7E"/>
    <w:rsid w:val="004A38FA"/>
    <w:rsid w:val="004A3DC0"/>
    <w:rsid w:val="004A3DCB"/>
    <w:rsid w:val="004A465A"/>
    <w:rsid w:val="004B05D7"/>
    <w:rsid w:val="004B2229"/>
    <w:rsid w:val="004B300F"/>
    <w:rsid w:val="004B3783"/>
    <w:rsid w:val="004B3BC2"/>
    <w:rsid w:val="004B4CD1"/>
    <w:rsid w:val="004B68E0"/>
    <w:rsid w:val="004B6D79"/>
    <w:rsid w:val="004C1905"/>
    <w:rsid w:val="004C2329"/>
    <w:rsid w:val="004C4A2D"/>
    <w:rsid w:val="004C63B8"/>
    <w:rsid w:val="004D0493"/>
    <w:rsid w:val="004D0607"/>
    <w:rsid w:val="004D4CD6"/>
    <w:rsid w:val="004D7239"/>
    <w:rsid w:val="004D73F4"/>
    <w:rsid w:val="004D7740"/>
    <w:rsid w:val="004E34D4"/>
    <w:rsid w:val="004E4CB8"/>
    <w:rsid w:val="004E5479"/>
    <w:rsid w:val="004F25A1"/>
    <w:rsid w:val="004F508E"/>
    <w:rsid w:val="004F622E"/>
    <w:rsid w:val="004F743F"/>
    <w:rsid w:val="005002B2"/>
    <w:rsid w:val="00502C8D"/>
    <w:rsid w:val="00504021"/>
    <w:rsid w:val="005045DC"/>
    <w:rsid w:val="00507A19"/>
    <w:rsid w:val="00510411"/>
    <w:rsid w:val="00512989"/>
    <w:rsid w:val="005130C9"/>
    <w:rsid w:val="00513B5D"/>
    <w:rsid w:val="00520980"/>
    <w:rsid w:val="0052310A"/>
    <w:rsid w:val="005231A0"/>
    <w:rsid w:val="00523933"/>
    <w:rsid w:val="005264BA"/>
    <w:rsid w:val="005311E4"/>
    <w:rsid w:val="005348BA"/>
    <w:rsid w:val="00534B0B"/>
    <w:rsid w:val="005401C8"/>
    <w:rsid w:val="00546356"/>
    <w:rsid w:val="005521B7"/>
    <w:rsid w:val="00552BFF"/>
    <w:rsid w:val="00554578"/>
    <w:rsid w:val="005545CB"/>
    <w:rsid w:val="00554BDB"/>
    <w:rsid w:val="005557A1"/>
    <w:rsid w:val="00555BBA"/>
    <w:rsid w:val="00556658"/>
    <w:rsid w:val="00556F09"/>
    <w:rsid w:val="005613D2"/>
    <w:rsid w:val="005637FB"/>
    <w:rsid w:val="00564888"/>
    <w:rsid w:val="00565DAF"/>
    <w:rsid w:val="00567E86"/>
    <w:rsid w:val="00570952"/>
    <w:rsid w:val="00574084"/>
    <w:rsid w:val="005747DD"/>
    <w:rsid w:val="0058214A"/>
    <w:rsid w:val="00583496"/>
    <w:rsid w:val="00583BD2"/>
    <w:rsid w:val="0058416A"/>
    <w:rsid w:val="00587E67"/>
    <w:rsid w:val="00594967"/>
    <w:rsid w:val="00594E97"/>
    <w:rsid w:val="0059520B"/>
    <w:rsid w:val="00595DA4"/>
    <w:rsid w:val="005967B6"/>
    <w:rsid w:val="00597899"/>
    <w:rsid w:val="005A094F"/>
    <w:rsid w:val="005A1DFD"/>
    <w:rsid w:val="005A23E3"/>
    <w:rsid w:val="005A4A15"/>
    <w:rsid w:val="005A4ED6"/>
    <w:rsid w:val="005A6A93"/>
    <w:rsid w:val="005A7B44"/>
    <w:rsid w:val="005A7E66"/>
    <w:rsid w:val="005B2965"/>
    <w:rsid w:val="005B357B"/>
    <w:rsid w:val="005B3E98"/>
    <w:rsid w:val="005B64BB"/>
    <w:rsid w:val="005B6E30"/>
    <w:rsid w:val="005C437D"/>
    <w:rsid w:val="005C466A"/>
    <w:rsid w:val="005C6BAD"/>
    <w:rsid w:val="005C7DF8"/>
    <w:rsid w:val="005D039D"/>
    <w:rsid w:val="005D03F5"/>
    <w:rsid w:val="005D17DD"/>
    <w:rsid w:val="005D1C88"/>
    <w:rsid w:val="005D1ED7"/>
    <w:rsid w:val="005D2E98"/>
    <w:rsid w:val="005D3E18"/>
    <w:rsid w:val="005D40F7"/>
    <w:rsid w:val="005D54A5"/>
    <w:rsid w:val="005D5604"/>
    <w:rsid w:val="005D5A54"/>
    <w:rsid w:val="005D69C1"/>
    <w:rsid w:val="005D6BA4"/>
    <w:rsid w:val="005D6DD7"/>
    <w:rsid w:val="005E2721"/>
    <w:rsid w:val="005E348A"/>
    <w:rsid w:val="005E4C68"/>
    <w:rsid w:val="005E649E"/>
    <w:rsid w:val="005E770C"/>
    <w:rsid w:val="005F3503"/>
    <w:rsid w:val="005F5937"/>
    <w:rsid w:val="005F7457"/>
    <w:rsid w:val="006008C8"/>
    <w:rsid w:val="00601DCE"/>
    <w:rsid w:val="0060340D"/>
    <w:rsid w:val="00603B56"/>
    <w:rsid w:val="006048F1"/>
    <w:rsid w:val="006075EB"/>
    <w:rsid w:val="00607A1A"/>
    <w:rsid w:val="006105E3"/>
    <w:rsid w:val="00611281"/>
    <w:rsid w:val="00612962"/>
    <w:rsid w:val="00612D45"/>
    <w:rsid w:val="006136A8"/>
    <w:rsid w:val="00613E34"/>
    <w:rsid w:val="00614554"/>
    <w:rsid w:val="0062009E"/>
    <w:rsid w:val="00621F31"/>
    <w:rsid w:val="00624DC7"/>
    <w:rsid w:val="00625E7A"/>
    <w:rsid w:val="00626564"/>
    <w:rsid w:val="00627DF9"/>
    <w:rsid w:val="00630712"/>
    <w:rsid w:val="00632011"/>
    <w:rsid w:val="00632D5A"/>
    <w:rsid w:val="00633C04"/>
    <w:rsid w:val="00636D86"/>
    <w:rsid w:val="0063747C"/>
    <w:rsid w:val="00640BC0"/>
    <w:rsid w:val="006418C9"/>
    <w:rsid w:val="006423B6"/>
    <w:rsid w:val="00642A5E"/>
    <w:rsid w:val="00643C42"/>
    <w:rsid w:val="00646673"/>
    <w:rsid w:val="00646DD6"/>
    <w:rsid w:val="0064778A"/>
    <w:rsid w:val="00647C20"/>
    <w:rsid w:val="006500E6"/>
    <w:rsid w:val="00651378"/>
    <w:rsid w:val="006552D7"/>
    <w:rsid w:val="00662475"/>
    <w:rsid w:val="006663EB"/>
    <w:rsid w:val="0066659A"/>
    <w:rsid w:val="006679C7"/>
    <w:rsid w:val="00671FF1"/>
    <w:rsid w:val="00672787"/>
    <w:rsid w:val="006759BA"/>
    <w:rsid w:val="00676737"/>
    <w:rsid w:val="00676779"/>
    <w:rsid w:val="00681CF6"/>
    <w:rsid w:val="0068353A"/>
    <w:rsid w:val="0068501E"/>
    <w:rsid w:val="006871A6"/>
    <w:rsid w:val="0069072A"/>
    <w:rsid w:val="006917C2"/>
    <w:rsid w:val="0069214B"/>
    <w:rsid w:val="00692DDE"/>
    <w:rsid w:val="006A153E"/>
    <w:rsid w:val="006A29D9"/>
    <w:rsid w:val="006A35FC"/>
    <w:rsid w:val="006A54BA"/>
    <w:rsid w:val="006A59E3"/>
    <w:rsid w:val="006A67DF"/>
    <w:rsid w:val="006A7501"/>
    <w:rsid w:val="006B268C"/>
    <w:rsid w:val="006B3815"/>
    <w:rsid w:val="006B422C"/>
    <w:rsid w:val="006B4C08"/>
    <w:rsid w:val="006B6C40"/>
    <w:rsid w:val="006B7165"/>
    <w:rsid w:val="006C342F"/>
    <w:rsid w:val="006C3D02"/>
    <w:rsid w:val="006C5AC6"/>
    <w:rsid w:val="006D0BDF"/>
    <w:rsid w:val="006D16C1"/>
    <w:rsid w:val="006D1783"/>
    <w:rsid w:val="006D17FD"/>
    <w:rsid w:val="006D2C4B"/>
    <w:rsid w:val="006D2FCB"/>
    <w:rsid w:val="006D46A2"/>
    <w:rsid w:val="006D58FF"/>
    <w:rsid w:val="006D5B06"/>
    <w:rsid w:val="006D754B"/>
    <w:rsid w:val="006E2659"/>
    <w:rsid w:val="006E7B77"/>
    <w:rsid w:val="006F022D"/>
    <w:rsid w:val="006F06A0"/>
    <w:rsid w:val="006F287F"/>
    <w:rsid w:val="006F5472"/>
    <w:rsid w:val="006F5893"/>
    <w:rsid w:val="006F5C19"/>
    <w:rsid w:val="006F66B4"/>
    <w:rsid w:val="006F6796"/>
    <w:rsid w:val="00700326"/>
    <w:rsid w:val="00700A22"/>
    <w:rsid w:val="00700E10"/>
    <w:rsid w:val="0070188C"/>
    <w:rsid w:val="00702133"/>
    <w:rsid w:val="00702F4A"/>
    <w:rsid w:val="00703055"/>
    <w:rsid w:val="00704BFE"/>
    <w:rsid w:val="0070525E"/>
    <w:rsid w:val="00706EB0"/>
    <w:rsid w:val="00711396"/>
    <w:rsid w:val="007134DB"/>
    <w:rsid w:val="007139CF"/>
    <w:rsid w:val="0071745F"/>
    <w:rsid w:val="0072089A"/>
    <w:rsid w:val="00721983"/>
    <w:rsid w:val="0072356E"/>
    <w:rsid w:val="0072432E"/>
    <w:rsid w:val="007256E5"/>
    <w:rsid w:val="007258EF"/>
    <w:rsid w:val="00725AAB"/>
    <w:rsid w:val="007262C6"/>
    <w:rsid w:val="00726D03"/>
    <w:rsid w:val="007278B9"/>
    <w:rsid w:val="0073086A"/>
    <w:rsid w:val="00730CB5"/>
    <w:rsid w:val="007314B5"/>
    <w:rsid w:val="00731630"/>
    <w:rsid w:val="0073241F"/>
    <w:rsid w:val="0073252D"/>
    <w:rsid w:val="007327E2"/>
    <w:rsid w:val="00733B3E"/>
    <w:rsid w:val="00734593"/>
    <w:rsid w:val="00734EE6"/>
    <w:rsid w:val="00736C9F"/>
    <w:rsid w:val="00737816"/>
    <w:rsid w:val="00741A35"/>
    <w:rsid w:val="00745136"/>
    <w:rsid w:val="00746E6B"/>
    <w:rsid w:val="007476C6"/>
    <w:rsid w:val="00750140"/>
    <w:rsid w:val="00751CC5"/>
    <w:rsid w:val="00752BDF"/>
    <w:rsid w:val="0075416E"/>
    <w:rsid w:val="00754664"/>
    <w:rsid w:val="00755713"/>
    <w:rsid w:val="00755F08"/>
    <w:rsid w:val="00755FC4"/>
    <w:rsid w:val="00756786"/>
    <w:rsid w:val="00756960"/>
    <w:rsid w:val="00757755"/>
    <w:rsid w:val="007629CA"/>
    <w:rsid w:val="007662C1"/>
    <w:rsid w:val="00767FBB"/>
    <w:rsid w:val="007705C0"/>
    <w:rsid w:val="007721B0"/>
    <w:rsid w:val="007747A7"/>
    <w:rsid w:val="0077485C"/>
    <w:rsid w:val="0077528D"/>
    <w:rsid w:val="0077590C"/>
    <w:rsid w:val="00776221"/>
    <w:rsid w:val="00776484"/>
    <w:rsid w:val="0078163D"/>
    <w:rsid w:val="007836E4"/>
    <w:rsid w:val="007840F4"/>
    <w:rsid w:val="00786F25"/>
    <w:rsid w:val="00787453"/>
    <w:rsid w:val="00790787"/>
    <w:rsid w:val="007908FD"/>
    <w:rsid w:val="00792176"/>
    <w:rsid w:val="007930B0"/>
    <w:rsid w:val="00794E1F"/>
    <w:rsid w:val="007977F6"/>
    <w:rsid w:val="007A323A"/>
    <w:rsid w:val="007A5F99"/>
    <w:rsid w:val="007A7344"/>
    <w:rsid w:val="007A7FA3"/>
    <w:rsid w:val="007B1B14"/>
    <w:rsid w:val="007B1E06"/>
    <w:rsid w:val="007B5319"/>
    <w:rsid w:val="007B7D38"/>
    <w:rsid w:val="007C291A"/>
    <w:rsid w:val="007C369B"/>
    <w:rsid w:val="007C39B1"/>
    <w:rsid w:val="007C3F52"/>
    <w:rsid w:val="007C52AF"/>
    <w:rsid w:val="007C7181"/>
    <w:rsid w:val="007C7BA6"/>
    <w:rsid w:val="007D0014"/>
    <w:rsid w:val="007D0B39"/>
    <w:rsid w:val="007D2BE5"/>
    <w:rsid w:val="007D4A8A"/>
    <w:rsid w:val="007D4FB2"/>
    <w:rsid w:val="007D5915"/>
    <w:rsid w:val="007D6E97"/>
    <w:rsid w:val="007E281D"/>
    <w:rsid w:val="007E2D1F"/>
    <w:rsid w:val="007E3AC0"/>
    <w:rsid w:val="007E4ADE"/>
    <w:rsid w:val="007E5535"/>
    <w:rsid w:val="007E676A"/>
    <w:rsid w:val="007E72FC"/>
    <w:rsid w:val="007F158D"/>
    <w:rsid w:val="007F21AF"/>
    <w:rsid w:val="007F3538"/>
    <w:rsid w:val="007F43CA"/>
    <w:rsid w:val="007F7FDE"/>
    <w:rsid w:val="008010B7"/>
    <w:rsid w:val="00802CAB"/>
    <w:rsid w:val="008037B5"/>
    <w:rsid w:val="008047C0"/>
    <w:rsid w:val="0080516B"/>
    <w:rsid w:val="008065B3"/>
    <w:rsid w:val="00806C89"/>
    <w:rsid w:val="0081008D"/>
    <w:rsid w:val="008132A7"/>
    <w:rsid w:val="00814822"/>
    <w:rsid w:val="00817B58"/>
    <w:rsid w:val="00817E2D"/>
    <w:rsid w:val="00821702"/>
    <w:rsid w:val="008269E2"/>
    <w:rsid w:val="00826CAF"/>
    <w:rsid w:val="00830E65"/>
    <w:rsid w:val="00831A6B"/>
    <w:rsid w:val="008328DC"/>
    <w:rsid w:val="00834D65"/>
    <w:rsid w:val="00840159"/>
    <w:rsid w:val="00842A97"/>
    <w:rsid w:val="00850862"/>
    <w:rsid w:val="00853437"/>
    <w:rsid w:val="00855E78"/>
    <w:rsid w:val="00856C62"/>
    <w:rsid w:val="00857CD8"/>
    <w:rsid w:val="008635F9"/>
    <w:rsid w:val="008711CA"/>
    <w:rsid w:val="008719E5"/>
    <w:rsid w:val="008723A2"/>
    <w:rsid w:val="008741DF"/>
    <w:rsid w:val="00874795"/>
    <w:rsid w:val="00880D3F"/>
    <w:rsid w:val="008839C8"/>
    <w:rsid w:val="00883F9C"/>
    <w:rsid w:val="0088561F"/>
    <w:rsid w:val="00885AA7"/>
    <w:rsid w:val="00890785"/>
    <w:rsid w:val="00890EF7"/>
    <w:rsid w:val="008938AF"/>
    <w:rsid w:val="008942FB"/>
    <w:rsid w:val="008959AB"/>
    <w:rsid w:val="008A0040"/>
    <w:rsid w:val="008A1458"/>
    <w:rsid w:val="008B1BD3"/>
    <w:rsid w:val="008B22EC"/>
    <w:rsid w:val="008B3E21"/>
    <w:rsid w:val="008B4C6C"/>
    <w:rsid w:val="008B4CF7"/>
    <w:rsid w:val="008B5A70"/>
    <w:rsid w:val="008B5C79"/>
    <w:rsid w:val="008B672C"/>
    <w:rsid w:val="008B7AC7"/>
    <w:rsid w:val="008C06E1"/>
    <w:rsid w:val="008C201B"/>
    <w:rsid w:val="008C25B9"/>
    <w:rsid w:val="008C4CA4"/>
    <w:rsid w:val="008C5077"/>
    <w:rsid w:val="008C5304"/>
    <w:rsid w:val="008C6F67"/>
    <w:rsid w:val="008D31BF"/>
    <w:rsid w:val="008D670E"/>
    <w:rsid w:val="008D6B99"/>
    <w:rsid w:val="008E09C1"/>
    <w:rsid w:val="008E40EF"/>
    <w:rsid w:val="008E4EE6"/>
    <w:rsid w:val="008E60B8"/>
    <w:rsid w:val="009021AD"/>
    <w:rsid w:val="00903077"/>
    <w:rsid w:val="00903360"/>
    <w:rsid w:val="009034D8"/>
    <w:rsid w:val="00903565"/>
    <w:rsid w:val="00907A46"/>
    <w:rsid w:val="00907A82"/>
    <w:rsid w:val="0091192C"/>
    <w:rsid w:val="00912207"/>
    <w:rsid w:val="00912E4D"/>
    <w:rsid w:val="00916B16"/>
    <w:rsid w:val="00917721"/>
    <w:rsid w:val="00920FEF"/>
    <w:rsid w:val="009226D3"/>
    <w:rsid w:val="0092583D"/>
    <w:rsid w:val="00925BE7"/>
    <w:rsid w:val="009333F2"/>
    <w:rsid w:val="00934E79"/>
    <w:rsid w:val="009363AD"/>
    <w:rsid w:val="0093703D"/>
    <w:rsid w:val="00940219"/>
    <w:rsid w:val="009438D6"/>
    <w:rsid w:val="00943D61"/>
    <w:rsid w:val="009440AF"/>
    <w:rsid w:val="0094698B"/>
    <w:rsid w:val="00947C12"/>
    <w:rsid w:val="009501AD"/>
    <w:rsid w:val="00951202"/>
    <w:rsid w:val="009536C8"/>
    <w:rsid w:val="00953DE3"/>
    <w:rsid w:val="00954F4B"/>
    <w:rsid w:val="00956091"/>
    <w:rsid w:val="00956290"/>
    <w:rsid w:val="00960CCF"/>
    <w:rsid w:val="00962C32"/>
    <w:rsid w:val="009651EC"/>
    <w:rsid w:val="00965A30"/>
    <w:rsid w:val="0096628B"/>
    <w:rsid w:val="009676A1"/>
    <w:rsid w:val="009768DE"/>
    <w:rsid w:val="00977076"/>
    <w:rsid w:val="00977121"/>
    <w:rsid w:val="009815BE"/>
    <w:rsid w:val="00982C03"/>
    <w:rsid w:val="009862C0"/>
    <w:rsid w:val="00986439"/>
    <w:rsid w:val="00986454"/>
    <w:rsid w:val="0099233F"/>
    <w:rsid w:val="00993175"/>
    <w:rsid w:val="00993A29"/>
    <w:rsid w:val="00993E1A"/>
    <w:rsid w:val="0099417A"/>
    <w:rsid w:val="0099452F"/>
    <w:rsid w:val="00995531"/>
    <w:rsid w:val="00997121"/>
    <w:rsid w:val="009978D7"/>
    <w:rsid w:val="009A3F2A"/>
    <w:rsid w:val="009A43FB"/>
    <w:rsid w:val="009B0750"/>
    <w:rsid w:val="009B2288"/>
    <w:rsid w:val="009B294E"/>
    <w:rsid w:val="009B3F8B"/>
    <w:rsid w:val="009B43A2"/>
    <w:rsid w:val="009B4419"/>
    <w:rsid w:val="009B6C6F"/>
    <w:rsid w:val="009B7A43"/>
    <w:rsid w:val="009C0B3C"/>
    <w:rsid w:val="009C2CAF"/>
    <w:rsid w:val="009C2E5B"/>
    <w:rsid w:val="009C2F2F"/>
    <w:rsid w:val="009C35F0"/>
    <w:rsid w:val="009C370B"/>
    <w:rsid w:val="009C4D6B"/>
    <w:rsid w:val="009C653B"/>
    <w:rsid w:val="009C6AF3"/>
    <w:rsid w:val="009D0D34"/>
    <w:rsid w:val="009D5DE8"/>
    <w:rsid w:val="009D6182"/>
    <w:rsid w:val="009E0234"/>
    <w:rsid w:val="009E1F3A"/>
    <w:rsid w:val="009E2A33"/>
    <w:rsid w:val="009E4745"/>
    <w:rsid w:val="009E5872"/>
    <w:rsid w:val="009E7619"/>
    <w:rsid w:val="009F2DEB"/>
    <w:rsid w:val="009F399E"/>
    <w:rsid w:val="00A010B3"/>
    <w:rsid w:val="00A011E2"/>
    <w:rsid w:val="00A01957"/>
    <w:rsid w:val="00A04384"/>
    <w:rsid w:val="00A13113"/>
    <w:rsid w:val="00A13F6C"/>
    <w:rsid w:val="00A1504F"/>
    <w:rsid w:val="00A1598B"/>
    <w:rsid w:val="00A200AE"/>
    <w:rsid w:val="00A234FF"/>
    <w:rsid w:val="00A23B3D"/>
    <w:rsid w:val="00A2588E"/>
    <w:rsid w:val="00A25D08"/>
    <w:rsid w:val="00A272B2"/>
    <w:rsid w:val="00A27829"/>
    <w:rsid w:val="00A33759"/>
    <w:rsid w:val="00A33945"/>
    <w:rsid w:val="00A34ED5"/>
    <w:rsid w:val="00A360AE"/>
    <w:rsid w:val="00A368E6"/>
    <w:rsid w:val="00A37693"/>
    <w:rsid w:val="00A376EB"/>
    <w:rsid w:val="00A37CF5"/>
    <w:rsid w:val="00A449E5"/>
    <w:rsid w:val="00A51F61"/>
    <w:rsid w:val="00A54652"/>
    <w:rsid w:val="00A60A84"/>
    <w:rsid w:val="00A61CF1"/>
    <w:rsid w:val="00A71D3E"/>
    <w:rsid w:val="00A730D0"/>
    <w:rsid w:val="00A76D4E"/>
    <w:rsid w:val="00A8025E"/>
    <w:rsid w:val="00A86999"/>
    <w:rsid w:val="00A90043"/>
    <w:rsid w:val="00A90279"/>
    <w:rsid w:val="00A919CE"/>
    <w:rsid w:val="00A95C34"/>
    <w:rsid w:val="00A97EE8"/>
    <w:rsid w:val="00AA31EC"/>
    <w:rsid w:val="00AA6D2D"/>
    <w:rsid w:val="00AB0CB2"/>
    <w:rsid w:val="00AB12CE"/>
    <w:rsid w:val="00AC0A3A"/>
    <w:rsid w:val="00AC1336"/>
    <w:rsid w:val="00AC26A5"/>
    <w:rsid w:val="00AC2BDF"/>
    <w:rsid w:val="00AC493F"/>
    <w:rsid w:val="00AC54BF"/>
    <w:rsid w:val="00AC6105"/>
    <w:rsid w:val="00AD1644"/>
    <w:rsid w:val="00AD3252"/>
    <w:rsid w:val="00AD3871"/>
    <w:rsid w:val="00AD4FEF"/>
    <w:rsid w:val="00AD7572"/>
    <w:rsid w:val="00AE0645"/>
    <w:rsid w:val="00AE11BC"/>
    <w:rsid w:val="00AE1B7F"/>
    <w:rsid w:val="00AE2B68"/>
    <w:rsid w:val="00AE4247"/>
    <w:rsid w:val="00AE4A60"/>
    <w:rsid w:val="00AE657E"/>
    <w:rsid w:val="00AF0065"/>
    <w:rsid w:val="00AF0376"/>
    <w:rsid w:val="00AF4E3C"/>
    <w:rsid w:val="00AF589F"/>
    <w:rsid w:val="00AF6486"/>
    <w:rsid w:val="00AF6F5E"/>
    <w:rsid w:val="00B02DCC"/>
    <w:rsid w:val="00B053B0"/>
    <w:rsid w:val="00B05993"/>
    <w:rsid w:val="00B07946"/>
    <w:rsid w:val="00B111F3"/>
    <w:rsid w:val="00B14278"/>
    <w:rsid w:val="00B15F96"/>
    <w:rsid w:val="00B21E95"/>
    <w:rsid w:val="00B22124"/>
    <w:rsid w:val="00B230D0"/>
    <w:rsid w:val="00B234C0"/>
    <w:rsid w:val="00B23962"/>
    <w:rsid w:val="00B257D1"/>
    <w:rsid w:val="00B27E47"/>
    <w:rsid w:val="00B30EEE"/>
    <w:rsid w:val="00B3178F"/>
    <w:rsid w:val="00B33CAE"/>
    <w:rsid w:val="00B349FF"/>
    <w:rsid w:val="00B41C5A"/>
    <w:rsid w:val="00B443B5"/>
    <w:rsid w:val="00B533E5"/>
    <w:rsid w:val="00B53E7B"/>
    <w:rsid w:val="00B56016"/>
    <w:rsid w:val="00B566D1"/>
    <w:rsid w:val="00B56D78"/>
    <w:rsid w:val="00B614D1"/>
    <w:rsid w:val="00B62052"/>
    <w:rsid w:val="00B62351"/>
    <w:rsid w:val="00B63C29"/>
    <w:rsid w:val="00B67CFB"/>
    <w:rsid w:val="00B67F68"/>
    <w:rsid w:val="00B7305A"/>
    <w:rsid w:val="00B76354"/>
    <w:rsid w:val="00B77705"/>
    <w:rsid w:val="00B77877"/>
    <w:rsid w:val="00B77D5F"/>
    <w:rsid w:val="00B80DE7"/>
    <w:rsid w:val="00B850E9"/>
    <w:rsid w:val="00B85CA3"/>
    <w:rsid w:val="00B87D91"/>
    <w:rsid w:val="00B91EE2"/>
    <w:rsid w:val="00B9353F"/>
    <w:rsid w:val="00B9604A"/>
    <w:rsid w:val="00BA1302"/>
    <w:rsid w:val="00BA21C5"/>
    <w:rsid w:val="00BA4526"/>
    <w:rsid w:val="00BA566D"/>
    <w:rsid w:val="00BA6926"/>
    <w:rsid w:val="00BB139C"/>
    <w:rsid w:val="00BB1E53"/>
    <w:rsid w:val="00BB1F4E"/>
    <w:rsid w:val="00BB28BC"/>
    <w:rsid w:val="00BB2CA4"/>
    <w:rsid w:val="00BB2F21"/>
    <w:rsid w:val="00BB427A"/>
    <w:rsid w:val="00BB68F1"/>
    <w:rsid w:val="00BB7D7B"/>
    <w:rsid w:val="00BB7E0B"/>
    <w:rsid w:val="00BC0186"/>
    <w:rsid w:val="00BC3479"/>
    <w:rsid w:val="00BC777D"/>
    <w:rsid w:val="00BD44B3"/>
    <w:rsid w:val="00BD6640"/>
    <w:rsid w:val="00BD704B"/>
    <w:rsid w:val="00BE14F7"/>
    <w:rsid w:val="00BE2159"/>
    <w:rsid w:val="00BE36EA"/>
    <w:rsid w:val="00BE395E"/>
    <w:rsid w:val="00BE4C10"/>
    <w:rsid w:val="00BF0B7C"/>
    <w:rsid w:val="00BF5611"/>
    <w:rsid w:val="00BF6326"/>
    <w:rsid w:val="00BF6D6C"/>
    <w:rsid w:val="00C01DF9"/>
    <w:rsid w:val="00C03586"/>
    <w:rsid w:val="00C0520F"/>
    <w:rsid w:val="00C06C9A"/>
    <w:rsid w:val="00C07396"/>
    <w:rsid w:val="00C12AA8"/>
    <w:rsid w:val="00C206B8"/>
    <w:rsid w:val="00C207AB"/>
    <w:rsid w:val="00C222EA"/>
    <w:rsid w:val="00C22981"/>
    <w:rsid w:val="00C22AD0"/>
    <w:rsid w:val="00C308D5"/>
    <w:rsid w:val="00C32A93"/>
    <w:rsid w:val="00C3603F"/>
    <w:rsid w:val="00C44457"/>
    <w:rsid w:val="00C47820"/>
    <w:rsid w:val="00C5342C"/>
    <w:rsid w:val="00C535A7"/>
    <w:rsid w:val="00C53EF7"/>
    <w:rsid w:val="00C56955"/>
    <w:rsid w:val="00C56D72"/>
    <w:rsid w:val="00C61446"/>
    <w:rsid w:val="00C6369E"/>
    <w:rsid w:val="00C63B03"/>
    <w:rsid w:val="00C65BFB"/>
    <w:rsid w:val="00C67F15"/>
    <w:rsid w:val="00C71E66"/>
    <w:rsid w:val="00C72480"/>
    <w:rsid w:val="00C727F9"/>
    <w:rsid w:val="00C74A69"/>
    <w:rsid w:val="00C7703D"/>
    <w:rsid w:val="00C771E0"/>
    <w:rsid w:val="00C80B47"/>
    <w:rsid w:val="00C80E55"/>
    <w:rsid w:val="00C8165D"/>
    <w:rsid w:val="00C82AF2"/>
    <w:rsid w:val="00C8417A"/>
    <w:rsid w:val="00C85630"/>
    <w:rsid w:val="00C90954"/>
    <w:rsid w:val="00C90B9A"/>
    <w:rsid w:val="00C91040"/>
    <w:rsid w:val="00C92BAD"/>
    <w:rsid w:val="00C96A39"/>
    <w:rsid w:val="00CA0417"/>
    <w:rsid w:val="00CA72BA"/>
    <w:rsid w:val="00CA7D19"/>
    <w:rsid w:val="00CB16A7"/>
    <w:rsid w:val="00CB25F2"/>
    <w:rsid w:val="00CB29E5"/>
    <w:rsid w:val="00CB32BF"/>
    <w:rsid w:val="00CB38E0"/>
    <w:rsid w:val="00CB5BED"/>
    <w:rsid w:val="00CB60EB"/>
    <w:rsid w:val="00CC1AF9"/>
    <w:rsid w:val="00CC443A"/>
    <w:rsid w:val="00CC6EC4"/>
    <w:rsid w:val="00CD1952"/>
    <w:rsid w:val="00CD26E8"/>
    <w:rsid w:val="00CD506C"/>
    <w:rsid w:val="00CD6049"/>
    <w:rsid w:val="00CD6914"/>
    <w:rsid w:val="00CD746B"/>
    <w:rsid w:val="00CE02E8"/>
    <w:rsid w:val="00CE0C85"/>
    <w:rsid w:val="00CE298F"/>
    <w:rsid w:val="00CF1210"/>
    <w:rsid w:val="00CF2E2B"/>
    <w:rsid w:val="00CF31B5"/>
    <w:rsid w:val="00CF3EE9"/>
    <w:rsid w:val="00CF4381"/>
    <w:rsid w:val="00CF74B1"/>
    <w:rsid w:val="00D000B3"/>
    <w:rsid w:val="00D00AB9"/>
    <w:rsid w:val="00D02376"/>
    <w:rsid w:val="00D03D8D"/>
    <w:rsid w:val="00D10D66"/>
    <w:rsid w:val="00D1102D"/>
    <w:rsid w:val="00D11ECA"/>
    <w:rsid w:val="00D125FE"/>
    <w:rsid w:val="00D146FE"/>
    <w:rsid w:val="00D14B03"/>
    <w:rsid w:val="00D165A3"/>
    <w:rsid w:val="00D167D8"/>
    <w:rsid w:val="00D212D3"/>
    <w:rsid w:val="00D22A8F"/>
    <w:rsid w:val="00D23BB5"/>
    <w:rsid w:val="00D23E52"/>
    <w:rsid w:val="00D2440B"/>
    <w:rsid w:val="00D24BAD"/>
    <w:rsid w:val="00D314D1"/>
    <w:rsid w:val="00D32EDA"/>
    <w:rsid w:val="00D330EA"/>
    <w:rsid w:val="00D35275"/>
    <w:rsid w:val="00D40EE8"/>
    <w:rsid w:val="00D42EE6"/>
    <w:rsid w:val="00D44490"/>
    <w:rsid w:val="00D51E22"/>
    <w:rsid w:val="00D520ED"/>
    <w:rsid w:val="00D52DCD"/>
    <w:rsid w:val="00D53959"/>
    <w:rsid w:val="00D54EDB"/>
    <w:rsid w:val="00D56600"/>
    <w:rsid w:val="00D56803"/>
    <w:rsid w:val="00D57963"/>
    <w:rsid w:val="00D57E00"/>
    <w:rsid w:val="00D605A3"/>
    <w:rsid w:val="00D60BD8"/>
    <w:rsid w:val="00D60DDD"/>
    <w:rsid w:val="00D61395"/>
    <w:rsid w:val="00D6594D"/>
    <w:rsid w:val="00D676AE"/>
    <w:rsid w:val="00D67A81"/>
    <w:rsid w:val="00D716AB"/>
    <w:rsid w:val="00D74785"/>
    <w:rsid w:val="00D76A15"/>
    <w:rsid w:val="00D76CC0"/>
    <w:rsid w:val="00D819D3"/>
    <w:rsid w:val="00D82463"/>
    <w:rsid w:val="00D8369D"/>
    <w:rsid w:val="00D861E7"/>
    <w:rsid w:val="00D90E15"/>
    <w:rsid w:val="00D9324A"/>
    <w:rsid w:val="00D93BFA"/>
    <w:rsid w:val="00D960A6"/>
    <w:rsid w:val="00D97224"/>
    <w:rsid w:val="00D975CD"/>
    <w:rsid w:val="00D97836"/>
    <w:rsid w:val="00DA0503"/>
    <w:rsid w:val="00DA1825"/>
    <w:rsid w:val="00DA22A1"/>
    <w:rsid w:val="00DA2D4D"/>
    <w:rsid w:val="00DA43C5"/>
    <w:rsid w:val="00DB06FA"/>
    <w:rsid w:val="00DB27AE"/>
    <w:rsid w:val="00DB29D2"/>
    <w:rsid w:val="00DB56E1"/>
    <w:rsid w:val="00DB5C74"/>
    <w:rsid w:val="00DC0C45"/>
    <w:rsid w:val="00DC1328"/>
    <w:rsid w:val="00DC355F"/>
    <w:rsid w:val="00DC371A"/>
    <w:rsid w:val="00DC44BE"/>
    <w:rsid w:val="00DC6A21"/>
    <w:rsid w:val="00DC7994"/>
    <w:rsid w:val="00DD08F9"/>
    <w:rsid w:val="00DD3DF8"/>
    <w:rsid w:val="00DD4974"/>
    <w:rsid w:val="00DD4D51"/>
    <w:rsid w:val="00DD648C"/>
    <w:rsid w:val="00DE25CB"/>
    <w:rsid w:val="00DE28D1"/>
    <w:rsid w:val="00DE5F40"/>
    <w:rsid w:val="00DE6CE9"/>
    <w:rsid w:val="00DE6D9F"/>
    <w:rsid w:val="00DE7A9F"/>
    <w:rsid w:val="00DF12CA"/>
    <w:rsid w:val="00DF4BD7"/>
    <w:rsid w:val="00DF75C3"/>
    <w:rsid w:val="00E0254D"/>
    <w:rsid w:val="00E03544"/>
    <w:rsid w:val="00E060E7"/>
    <w:rsid w:val="00E071E5"/>
    <w:rsid w:val="00E109E3"/>
    <w:rsid w:val="00E12A53"/>
    <w:rsid w:val="00E201D2"/>
    <w:rsid w:val="00E22B68"/>
    <w:rsid w:val="00E24802"/>
    <w:rsid w:val="00E307B4"/>
    <w:rsid w:val="00E313F3"/>
    <w:rsid w:val="00E320CA"/>
    <w:rsid w:val="00E33A17"/>
    <w:rsid w:val="00E35421"/>
    <w:rsid w:val="00E36E11"/>
    <w:rsid w:val="00E37112"/>
    <w:rsid w:val="00E37C6F"/>
    <w:rsid w:val="00E431E5"/>
    <w:rsid w:val="00E43DFD"/>
    <w:rsid w:val="00E445F9"/>
    <w:rsid w:val="00E47FF3"/>
    <w:rsid w:val="00E53A49"/>
    <w:rsid w:val="00E564B1"/>
    <w:rsid w:val="00E56908"/>
    <w:rsid w:val="00E62821"/>
    <w:rsid w:val="00E62FFF"/>
    <w:rsid w:val="00E6624F"/>
    <w:rsid w:val="00E66282"/>
    <w:rsid w:val="00E66F6C"/>
    <w:rsid w:val="00E67216"/>
    <w:rsid w:val="00E67698"/>
    <w:rsid w:val="00E704A4"/>
    <w:rsid w:val="00E72F0D"/>
    <w:rsid w:val="00E7338B"/>
    <w:rsid w:val="00E74B6B"/>
    <w:rsid w:val="00E756AE"/>
    <w:rsid w:val="00E75857"/>
    <w:rsid w:val="00E75D52"/>
    <w:rsid w:val="00E85BDA"/>
    <w:rsid w:val="00E85E0C"/>
    <w:rsid w:val="00E86362"/>
    <w:rsid w:val="00E9107D"/>
    <w:rsid w:val="00E91BA8"/>
    <w:rsid w:val="00E92220"/>
    <w:rsid w:val="00E92B70"/>
    <w:rsid w:val="00E96FA2"/>
    <w:rsid w:val="00E972BA"/>
    <w:rsid w:val="00EA27A9"/>
    <w:rsid w:val="00EA50B5"/>
    <w:rsid w:val="00EA60DF"/>
    <w:rsid w:val="00EA650A"/>
    <w:rsid w:val="00EA7968"/>
    <w:rsid w:val="00EA7DF4"/>
    <w:rsid w:val="00EB07FE"/>
    <w:rsid w:val="00EB21F9"/>
    <w:rsid w:val="00EB2C8C"/>
    <w:rsid w:val="00EB311A"/>
    <w:rsid w:val="00EB577F"/>
    <w:rsid w:val="00EC0F71"/>
    <w:rsid w:val="00EC33DB"/>
    <w:rsid w:val="00EC4C23"/>
    <w:rsid w:val="00EC5124"/>
    <w:rsid w:val="00EC538E"/>
    <w:rsid w:val="00ED287C"/>
    <w:rsid w:val="00ED2D6C"/>
    <w:rsid w:val="00ED2DE8"/>
    <w:rsid w:val="00ED30E8"/>
    <w:rsid w:val="00ED42C6"/>
    <w:rsid w:val="00ED6767"/>
    <w:rsid w:val="00ED7588"/>
    <w:rsid w:val="00ED7E5D"/>
    <w:rsid w:val="00ED7EE2"/>
    <w:rsid w:val="00EE27AC"/>
    <w:rsid w:val="00EE6439"/>
    <w:rsid w:val="00EE6D0F"/>
    <w:rsid w:val="00EE7283"/>
    <w:rsid w:val="00EE7535"/>
    <w:rsid w:val="00EE7D0A"/>
    <w:rsid w:val="00EF314A"/>
    <w:rsid w:val="00EF6B41"/>
    <w:rsid w:val="00F01623"/>
    <w:rsid w:val="00F039F5"/>
    <w:rsid w:val="00F06AF9"/>
    <w:rsid w:val="00F075AF"/>
    <w:rsid w:val="00F126A7"/>
    <w:rsid w:val="00F12CF2"/>
    <w:rsid w:val="00F1727B"/>
    <w:rsid w:val="00F21BBA"/>
    <w:rsid w:val="00F22376"/>
    <w:rsid w:val="00F2361C"/>
    <w:rsid w:val="00F25420"/>
    <w:rsid w:val="00F311EF"/>
    <w:rsid w:val="00F31F67"/>
    <w:rsid w:val="00F42F66"/>
    <w:rsid w:val="00F45FDF"/>
    <w:rsid w:val="00F46F3E"/>
    <w:rsid w:val="00F50019"/>
    <w:rsid w:val="00F5014D"/>
    <w:rsid w:val="00F50ADB"/>
    <w:rsid w:val="00F52239"/>
    <w:rsid w:val="00F52813"/>
    <w:rsid w:val="00F55E79"/>
    <w:rsid w:val="00F5748C"/>
    <w:rsid w:val="00F57540"/>
    <w:rsid w:val="00F62463"/>
    <w:rsid w:val="00F63048"/>
    <w:rsid w:val="00F634D9"/>
    <w:rsid w:val="00F65210"/>
    <w:rsid w:val="00F65CFE"/>
    <w:rsid w:val="00F66C97"/>
    <w:rsid w:val="00F710D3"/>
    <w:rsid w:val="00F72E12"/>
    <w:rsid w:val="00F74027"/>
    <w:rsid w:val="00F758F1"/>
    <w:rsid w:val="00F7590B"/>
    <w:rsid w:val="00F76854"/>
    <w:rsid w:val="00F77859"/>
    <w:rsid w:val="00F8111D"/>
    <w:rsid w:val="00F83242"/>
    <w:rsid w:val="00F851DC"/>
    <w:rsid w:val="00F91299"/>
    <w:rsid w:val="00F91FA2"/>
    <w:rsid w:val="00F9227E"/>
    <w:rsid w:val="00F9368D"/>
    <w:rsid w:val="00F94144"/>
    <w:rsid w:val="00F94323"/>
    <w:rsid w:val="00F954BE"/>
    <w:rsid w:val="00FA141F"/>
    <w:rsid w:val="00FA191A"/>
    <w:rsid w:val="00FA54ED"/>
    <w:rsid w:val="00FA5767"/>
    <w:rsid w:val="00FA6BD5"/>
    <w:rsid w:val="00FA7F98"/>
    <w:rsid w:val="00FB30DE"/>
    <w:rsid w:val="00FB3FFA"/>
    <w:rsid w:val="00FB58EE"/>
    <w:rsid w:val="00FB6B6B"/>
    <w:rsid w:val="00FB7FA6"/>
    <w:rsid w:val="00FC11F0"/>
    <w:rsid w:val="00FC1C62"/>
    <w:rsid w:val="00FC307E"/>
    <w:rsid w:val="00FC332F"/>
    <w:rsid w:val="00FC3676"/>
    <w:rsid w:val="00FC424D"/>
    <w:rsid w:val="00FC44C4"/>
    <w:rsid w:val="00FC7407"/>
    <w:rsid w:val="00FD0A7C"/>
    <w:rsid w:val="00FD14C2"/>
    <w:rsid w:val="00FD18BF"/>
    <w:rsid w:val="00FD1FE4"/>
    <w:rsid w:val="00FD3CA7"/>
    <w:rsid w:val="00FD4315"/>
    <w:rsid w:val="00FD630B"/>
    <w:rsid w:val="00FD6785"/>
    <w:rsid w:val="00FD6FF5"/>
    <w:rsid w:val="00FD7C4C"/>
    <w:rsid w:val="00FE19F9"/>
    <w:rsid w:val="00FE4AF5"/>
    <w:rsid w:val="00FE73FA"/>
    <w:rsid w:val="00FF05F5"/>
    <w:rsid w:val="00FF51C8"/>
    <w:rsid w:val="00FF5D6B"/>
    <w:rsid w:val="00FF7158"/>
    <w:rsid w:val="00FF78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CC0B"/>
  <w15:docId w15:val="{DCEE4754-0AF8-4314-82ED-6F3D3702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semiHidden/>
    <w:unhideWhenUsed/>
    <w:qFormat/>
    <w:rsid w:val="00546356"/>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Redaktsioon">
    <w:name w:val="Revision"/>
    <w:hidden/>
    <w:uiPriority w:val="99"/>
    <w:semiHidden/>
    <w:rsid w:val="004B68E0"/>
    <w:pPr>
      <w:spacing w:after="0" w:line="240" w:lineRule="auto"/>
    </w:pPr>
  </w:style>
  <w:style w:type="character" w:styleId="Kommentaariviide">
    <w:name w:val="annotation reference"/>
    <w:basedOn w:val="Liguvaikefont"/>
    <w:uiPriority w:val="99"/>
    <w:semiHidden/>
    <w:unhideWhenUsed/>
    <w:rsid w:val="004B68E0"/>
    <w:rPr>
      <w:sz w:val="16"/>
      <w:szCs w:val="16"/>
    </w:rPr>
  </w:style>
  <w:style w:type="paragraph" w:styleId="Kommentaaritekst">
    <w:name w:val="annotation text"/>
    <w:basedOn w:val="Normaallaad"/>
    <w:link w:val="KommentaaritekstMrk"/>
    <w:uiPriority w:val="99"/>
    <w:unhideWhenUsed/>
    <w:rsid w:val="004B68E0"/>
    <w:pPr>
      <w:spacing w:line="240" w:lineRule="auto"/>
    </w:pPr>
    <w:rPr>
      <w:sz w:val="20"/>
    </w:rPr>
  </w:style>
  <w:style w:type="character" w:customStyle="1" w:styleId="KommentaaritekstMrk">
    <w:name w:val="Kommentaari tekst Märk"/>
    <w:basedOn w:val="Liguvaikefont"/>
    <w:link w:val="Kommentaaritekst"/>
    <w:uiPriority w:val="99"/>
    <w:rsid w:val="004B68E0"/>
    <w:rPr>
      <w:sz w:val="20"/>
    </w:rPr>
  </w:style>
  <w:style w:type="paragraph" w:styleId="Kommentaariteema">
    <w:name w:val="annotation subject"/>
    <w:basedOn w:val="Kommentaaritekst"/>
    <w:next w:val="Kommentaaritekst"/>
    <w:link w:val="KommentaariteemaMrk"/>
    <w:uiPriority w:val="99"/>
    <w:semiHidden/>
    <w:unhideWhenUsed/>
    <w:rsid w:val="004B68E0"/>
    <w:rPr>
      <w:b/>
      <w:bCs/>
    </w:rPr>
  </w:style>
  <w:style w:type="character" w:customStyle="1" w:styleId="KommentaariteemaMrk">
    <w:name w:val="Kommentaari teema Märk"/>
    <w:basedOn w:val="KommentaaritekstMrk"/>
    <w:link w:val="Kommentaariteema"/>
    <w:uiPriority w:val="99"/>
    <w:semiHidden/>
    <w:rsid w:val="004B68E0"/>
    <w:rPr>
      <w:b/>
      <w:bCs/>
      <w:sz w:val="20"/>
    </w:rPr>
  </w:style>
  <w:style w:type="paragraph" w:styleId="Loendilik">
    <w:name w:val="List Paragraph"/>
    <w:basedOn w:val="Normaallaad"/>
    <w:uiPriority w:val="34"/>
    <w:qFormat/>
    <w:rsid w:val="00472CC0"/>
    <w:pPr>
      <w:ind w:left="720"/>
      <w:contextualSpacing/>
    </w:pPr>
  </w:style>
  <w:style w:type="character" w:customStyle="1" w:styleId="Pealkiri2Mrk">
    <w:name w:val="Pealkiri 2 Märk"/>
    <w:basedOn w:val="Liguvaikefont"/>
    <w:link w:val="Pealkiri2"/>
    <w:uiPriority w:val="9"/>
    <w:semiHidden/>
    <w:rsid w:val="00546356"/>
    <w:rPr>
      <w:rFonts w:asciiTheme="majorHAnsi" w:eastAsiaTheme="majorEastAsia" w:hAnsiTheme="majorHAnsi" w:cstheme="majorBidi"/>
      <w:color w:val="0F4761" w:themeColor="accent1" w:themeShade="BF"/>
      <w:sz w:val="26"/>
      <w:szCs w:val="26"/>
    </w:rPr>
  </w:style>
  <w:style w:type="character" w:styleId="Hperlink">
    <w:name w:val="Hyperlink"/>
    <w:basedOn w:val="Liguvaikefont"/>
    <w:uiPriority w:val="99"/>
    <w:unhideWhenUsed/>
    <w:rsid w:val="00B14278"/>
    <w:rPr>
      <w:color w:val="467886" w:themeColor="hyperlink"/>
      <w:u w:val="single"/>
    </w:rPr>
  </w:style>
  <w:style w:type="character" w:styleId="Lahendamatamainimine">
    <w:name w:val="Unresolved Mention"/>
    <w:basedOn w:val="Liguvaikefont"/>
    <w:uiPriority w:val="99"/>
    <w:semiHidden/>
    <w:unhideWhenUsed/>
    <w:rsid w:val="00B14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081880">
      <w:bodyDiv w:val="1"/>
      <w:marLeft w:val="0"/>
      <w:marRight w:val="0"/>
      <w:marTop w:val="0"/>
      <w:marBottom w:val="0"/>
      <w:divBdr>
        <w:top w:val="none" w:sz="0" w:space="0" w:color="auto"/>
        <w:left w:val="none" w:sz="0" w:space="0" w:color="auto"/>
        <w:bottom w:val="none" w:sz="0" w:space="0" w:color="auto"/>
        <w:right w:val="none" w:sz="0" w:space="0" w:color="auto"/>
      </w:divBdr>
    </w:div>
    <w:div w:id="1498375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EE035-936E-46B4-A1E5-814266360683}">
  <ds:schemaRefs>
    <ds:schemaRef ds:uri="http://schemas.microsoft.com/office/2006/metadata/properties"/>
    <ds:schemaRef ds:uri="http://schemas.microsoft.com/office/infopath/2007/PartnerControls"/>
    <ds:schemaRef ds:uri="6840a7cf-6d67-40df-aa06-77b5c3895e0b"/>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62671732-6A24-404C-B38E-717AB19D29C6}">
  <ds:schemaRefs>
    <ds:schemaRef ds:uri="http://schemas.openxmlformats.org/officeDocument/2006/bibliography"/>
  </ds:schemaRefs>
</ds:datastoreItem>
</file>

<file path=customXml/itemProps3.xml><?xml version="1.0" encoding="utf-8"?>
<ds:datastoreItem xmlns:ds="http://schemas.openxmlformats.org/officeDocument/2006/customXml" ds:itemID="{1A291818-3F82-4C6A-AA60-00AC2A99B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CE08C2-00E9-4494-9680-79108D096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3809</Words>
  <Characters>22097</Characters>
  <Application>Microsoft Office Word</Application>
  <DocSecurity>0</DocSecurity>
  <Lines>184</Lines>
  <Paragraphs>51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Käthlin Sander - MKM</dc:creator>
  <cp:lastModifiedBy>Katariina Kärsten - JUSTDIGI</cp:lastModifiedBy>
  <cp:revision>54</cp:revision>
  <dcterms:created xsi:type="dcterms:W3CDTF">2025-10-30T14:03:00Z</dcterms:created>
  <dcterms:modified xsi:type="dcterms:W3CDTF">2025-12-19T09:25:00Z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2025-08-28T08:05:04Z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03d6acf8-ca94-450e-867f-1e52bb64504e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